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D385A" w14:textId="1D0E95FA" w:rsidR="001F1068" w:rsidRDefault="006276D1">
      <w:r>
        <w:rPr>
          <w:noProof/>
        </w:rPr>
        <w:drawing>
          <wp:anchor distT="0" distB="0" distL="114300" distR="114300" simplePos="0" relativeHeight="251658240" behindDoc="0" locked="0" layoutInCell="1" allowOverlap="1" wp14:anchorId="539C48FA" wp14:editId="633B5413">
            <wp:simplePos x="0" y="0"/>
            <wp:positionH relativeFrom="column">
              <wp:posOffset>1949450</wp:posOffset>
            </wp:positionH>
            <wp:positionV relativeFrom="page">
              <wp:posOffset>996950</wp:posOffset>
            </wp:positionV>
            <wp:extent cx="3263900" cy="9779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3900" cy="977900"/>
                    </a:xfrm>
                    <a:prstGeom prst="rect">
                      <a:avLst/>
                    </a:prstGeom>
                    <a:noFill/>
                    <a:ln>
                      <a:noFill/>
                    </a:ln>
                  </pic:spPr>
                </pic:pic>
              </a:graphicData>
            </a:graphic>
          </wp:anchor>
        </w:drawing>
      </w:r>
    </w:p>
    <w:p w14:paraId="3ABD8D77" w14:textId="77777777" w:rsidR="00C17223" w:rsidRDefault="00C17223"/>
    <w:p w14:paraId="0B3203B6" w14:textId="77777777" w:rsidR="006276D1" w:rsidRDefault="006276D1" w:rsidP="00C17223">
      <w:pPr>
        <w:pStyle w:val="paragraph"/>
        <w:spacing w:before="0" w:beforeAutospacing="0" w:after="0" w:afterAutospacing="0"/>
        <w:jc w:val="center"/>
        <w:textAlignment w:val="baseline"/>
        <w:rPr>
          <w:rStyle w:val="normaltextrun"/>
          <w:rFonts w:ascii="Verdana" w:hAnsi="Verdana" w:cs="Arial"/>
          <w:bCs/>
          <w:color w:val="00000A"/>
          <w:sz w:val="48"/>
          <w:szCs w:val="48"/>
        </w:rPr>
      </w:pPr>
    </w:p>
    <w:p w14:paraId="5A233403" w14:textId="77777777" w:rsidR="006276D1" w:rsidRDefault="006276D1" w:rsidP="00C17223">
      <w:pPr>
        <w:pStyle w:val="paragraph"/>
        <w:spacing w:before="0" w:beforeAutospacing="0" w:after="0" w:afterAutospacing="0"/>
        <w:jc w:val="center"/>
        <w:textAlignment w:val="baseline"/>
        <w:rPr>
          <w:rStyle w:val="normaltextrun"/>
          <w:rFonts w:ascii="Verdana" w:hAnsi="Verdana" w:cs="Arial"/>
          <w:bCs/>
          <w:color w:val="00000A"/>
          <w:sz w:val="48"/>
          <w:szCs w:val="48"/>
        </w:rPr>
      </w:pPr>
    </w:p>
    <w:p w14:paraId="3A81B816" w14:textId="18C50A27" w:rsidR="00C17223" w:rsidRPr="006276D1" w:rsidRDefault="00C17223" w:rsidP="00C17223">
      <w:pPr>
        <w:pStyle w:val="paragraph"/>
        <w:spacing w:before="0" w:beforeAutospacing="0" w:after="0" w:afterAutospacing="0"/>
        <w:jc w:val="center"/>
        <w:textAlignment w:val="baseline"/>
        <w:rPr>
          <w:rFonts w:ascii="Verdana" w:hAnsi="Verdana" w:cs="Segoe UI"/>
          <w:bCs/>
          <w:color w:val="00000A"/>
          <w:sz w:val="32"/>
          <w:szCs w:val="32"/>
        </w:rPr>
      </w:pPr>
      <w:r w:rsidRPr="006276D1">
        <w:rPr>
          <w:rStyle w:val="normaltextrun"/>
          <w:rFonts w:ascii="Verdana" w:hAnsi="Verdana" w:cs="Arial"/>
          <w:bCs/>
          <w:color w:val="00000A"/>
          <w:sz w:val="32"/>
          <w:szCs w:val="32"/>
        </w:rPr>
        <w:t>CAHIER DES CLAUSES TECHNIQUES PARTICULIÈRES</w:t>
      </w:r>
      <w:r w:rsidRPr="006276D1">
        <w:rPr>
          <w:rStyle w:val="eop"/>
          <w:rFonts w:ascii="Verdana" w:hAnsi="Verdana" w:cs="Arial"/>
          <w:bCs/>
          <w:color w:val="00000A"/>
          <w:sz w:val="32"/>
          <w:szCs w:val="32"/>
        </w:rPr>
        <w:t> </w:t>
      </w:r>
    </w:p>
    <w:p w14:paraId="1D80076D" w14:textId="77777777" w:rsidR="00C17223" w:rsidRPr="006276D1" w:rsidRDefault="00C17223" w:rsidP="00C17223">
      <w:pPr>
        <w:pStyle w:val="paragraph"/>
        <w:spacing w:before="0" w:beforeAutospacing="0" w:after="0" w:afterAutospacing="0"/>
        <w:jc w:val="center"/>
        <w:textAlignment w:val="baseline"/>
        <w:rPr>
          <w:rFonts w:ascii="Verdana" w:hAnsi="Verdana" w:cs="Segoe UI"/>
          <w:bCs/>
          <w:color w:val="00000A"/>
          <w:sz w:val="32"/>
          <w:szCs w:val="32"/>
        </w:rPr>
      </w:pPr>
      <w:r w:rsidRPr="006276D1">
        <w:rPr>
          <w:rStyle w:val="normaltextrun"/>
          <w:rFonts w:ascii="Verdana" w:hAnsi="Verdana" w:cs="Arial"/>
          <w:bCs/>
          <w:color w:val="00000A"/>
          <w:sz w:val="32"/>
          <w:szCs w:val="32"/>
        </w:rPr>
        <w:t>(CCTP)</w:t>
      </w:r>
      <w:r w:rsidRPr="006276D1">
        <w:rPr>
          <w:rStyle w:val="eop"/>
          <w:rFonts w:ascii="Verdana" w:hAnsi="Verdana" w:cs="Arial"/>
          <w:bCs/>
          <w:color w:val="00000A"/>
          <w:sz w:val="32"/>
          <w:szCs w:val="32"/>
        </w:rPr>
        <w:t> </w:t>
      </w:r>
    </w:p>
    <w:p w14:paraId="0A47C70A" w14:textId="77777777" w:rsidR="001F1068" w:rsidRDefault="001F1068" w:rsidP="00C17223">
      <w:pPr>
        <w:jc w:val="center"/>
      </w:pPr>
    </w:p>
    <w:p w14:paraId="7EAB8526" w14:textId="3A2CDBA5" w:rsidR="001F1068" w:rsidRDefault="001F1068"/>
    <w:p w14:paraId="65F3107F" w14:textId="5CA2D14C" w:rsidR="00C17223" w:rsidRDefault="00C17223"/>
    <w:tbl>
      <w:tblPr>
        <w:tblStyle w:val="Grilledutableau"/>
        <w:tblW w:w="0" w:type="auto"/>
        <w:shd w:val="clear" w:color="auto" w:fill="FFA300"/>
        <w:tblLook w:val="04A0" w:firstRow="1" w:lastRow="0" w:firstColumn="1" w:lastColumn="0" w:noHBand="0" w:noVBand="1"/>
      </w:tblPr>
      <w:tblGrid>
        <w:gridCol w:w="10456"/>
      </w:tblGrid>
      <w:tr w:rsidR="00C17223" w14:paraId="5030D8B5" w14:textId="77777777" w:rsidTr="002B7B60">
        <w:trPr>
          <w:trHeight w:val="1073"/>
        </w:trPr>
        <w:tc>
          <w:tcPr>
            <w:tcW w:w="10456" w:type="dxa"/>
            <w:shd w:val="clear" w:color="auto" w:fill="FFA300"/>
          </w:tcPr>
          <w:p w14:paraId="2C3307BF" w14:textId="77777777" w:rsidR="00C17223" w:rsidRDefault="00C17223" w:rsidP="00C17223">
            <w:pPr>
              <w:jc w:val="center"/>
            </w:pPr>
          </w:p>
          <w:p w14:paraId="7639D416" w14:textId="7D2A82F3" w:rsidR="00C17223" w:rsidRDefault="00141926" w:rsidP="00C17223">
            <w:pPr>
              <w:jc w:val="center"/>
              <w:rPr>
                <w:rFonts w:ascii="Verdana" w:hAnsi="Verdana"/>
                <w:color w:val="80276C"/>
                <w:sz w:val="28"/>
                <w:szCs w:val="28"/>
              </w:rPr>
            </w:pPr>
            <w:bookmarkStart w:id="0" w:name="_Hlk128577308"/>
            <w:r w:rsidRPr="002B7B60">
              <w:rPr>
                <w:rFonts w:ascii="Verdana" w:hAnsi="Verdana"/>
                <w:color w:val="80276C"/>
                <w:sz w:val="28"/>
                <w:szCs w:val="28"/>
              </w:rPr>
              <w:t xml:space="preserve">FOURNITURE, LIVRAISON, INSTALLATION ET MISE EN SERVICE </w:t>
            </w:r>
            <w:r w:rsidR="0068251D">
              <w:rPr>
                <w:rFonts w:ascii="Verdana" w:hAnsi="Verdana"/>
                <w:color w:val="80276C"/>
                <w:sz w:val="28"/>
                <w:szCs w:val="28"/>
              </w:rPr>
              <w:t xml:space="preserve">D’UN </w:t>
            </w:r>
            <w:r w:rsidR="00BB255C">
              <w:rPr>
                <w:rFonts w:ascii="Verdana" w:hAnsi="Verdana"/>
                <w:color w:val="80276C"/>
                <w:sz w:val="28"/>
                <w:szCs w:val="28"/>
              </w:rPr>
              <w:t xml:space="preserve">DIFFRACTOMETRE </w:t>
            </w:r>
            <w:r w:rsidR="00BC7EC7">
              <w:rPr>
                <w:rFonts w:ascii="Verdana" w:hAnsi="Verdana"/>
                <w:color w:val="80276C"/>
                <w:sz w:val="28"/>
                <w:szCs w:val="28"/>
              </w:rPr>
              <w:t>A RAYONS X</w:t>
            </w:r>
            <w:r w:rsidRPr="002B7B60">
              <w:rPr>
                <w:rFonts w:ascii="Verdana" w:hAnsi="Verdana"/>
                <w:color w:val="80276C"/>
                <w:sz w:val="28"/>
                <w:szCs w:val="28"/>
              </w:rPr>
              <w:t xml:space="preserve"> pour le </w:t>
            </w:r>
            <w:r w:rsidR="00DD75FC" w:rsidRPr="002B7B60">
              <w:rPr>
                <w:rFonts w:ascii="Verdana" w:hAnsi="Verdana"/>
                <w:color w:val="80276C"/>
                <w:sz w:val="28"/>
                <w:szCs w:val="28"/>
              </w:rPr>
              <w:t>campus</w:t>
            </w:r>
            <w:r w:rsidR="00D5250C" w:rsidRPr="002B7B60">
              <w:rPr>
                <w:rFonts w:ascii="Verdana" w:hAnsi="Verdana"/>
                <w:b/>
                <w:color w:val="80276C"/>
                <w:sz w:val="28"/>
                <w:szCs w:val="28"/>
              </w:rPr>
              <w:t xml:space="preserve"> Arts et Métiers</w:t>
            </w:r>
            <w:r w:rsidR="00DD75FC" w:rsidRPr="002B7B60">
              <w:rPr>
                <w:rFonts w:ascii="Verdana" w:hAnsi="Verdana"/>
                <w:b/>
                <w:color w:val="80276C"/>
                <w:sz w:val="28"/>
                <w:szCs w:val="28"/>
              </w:rPr>
              <w:t xml:space="preserve"> </w:t>
            </w:r>
            <w:r w:rsidR="00DD75FC" w:rsidRPr="002B7B60">
              <w:rPr>
                <w:rFonts w:ascii="Verdana" w:hAnsi="Verdana"/>
                <w:color w:val="80276C"/>
                <w:sz w:val="28"/>
                <w:szCs w:val="28"/>
              </w:rPr>
              <w:t>d</w:t>
            </w:r>
            <w:r w:rsidR="0068251D">
              <w:rPr>
                <w:rFonts w:ascii="Verdana" w:hAnsi="Verdana"/>
                <w:color w:val="80276C"/>
                <w:sz w:val="28"/>
                <w:szCs w:val="28"/>
              </w:rPr>
              <w:t>e PARIS</w:t>
            </w:r>
          </w:p>
          <w:p w14:paraId="62EEAB99" w14:textId="3A846051" w:rsidR="006276D1" w:rsidRDefault="006276D1" w:rsidP="00C17223">
            <w:pPr>
              <w:jc w:val="center"/>
              <w:rPr>
                <w:rFonts w:ascii="Verdana" w:hAnsi="Verdana"/>
                <w:color w:val="80276C"/>
                <w:sz w:val="28"/>
                <w:szCs w:val="28"/>
              </w:rPr>
            </w:pPr>
          </w:p>
          <w:p w14:paraId="036FE583" w14:textId="128F3EB8" w:rsidR="006276D1" w:rsidRPr="002B7B60" w:rsidRDefault="006276D1" w:rsidP="00C17223">
            <w:pPr>
              <w:jc w:val="center"/>
              <w:rPr>
                <w:color w:val="80276C"/>
              </w:rPr>
            </w:pPr>
            <w:r>
              <w:rPr>
                <w:rFonts w:ascii="Verdana" w:hAnsi="Verdana"/>
                <w:color w:val="80276C"/>
                <w:sz w:val="28"/>
                <w:szCs w:val="28"/>
              </w:rPr>
              <w:t>PA25.46</w:t>
            </w:r>
          </w:p>
          <w:bookmarkEnd w:id="0"/>
          <w:p w14:paraId="518AAD8D" w14:textId="47572BD8" w:rsidR="00C17223" w:rsidRDefault="00C17223" w:rsidP="00C17223">
            <w:pPr>
              <w:jc w:val="center"/>
            </w:pPr>
          </w:p>
        </w:tc>
      </w:tr>
    </w:tbl>
    <w:p w14:paraId="6D4439F5" w14:textId="77777777" w:rsidR="00C17223" w:rsidRDefault="00C17223" w:rsidP="00C17223">
      <w:pPr>
        <w:jc w:val="center"/>
      </w:pPr>
    </w:p>
    <w:p w14:paraId="6AA29C3E" w14:textId="77777777" w:rsidR="001F1068" w:rsidRDefault="001F1068"/>
    <w:p w14:paraId="7B50D621" w14:textId="0BBF96B7" w:rsidR="001F1068" w:rsidRDefault="001F1068"/>
    <w:p w14:paraId="5005B436" w14:textId="12538534" w:rsidR="00C41EC2" w:rsidRDefault="00C41EC2"/>
    <w:p w14:paraId="2929DE34" w14:textId="34289641" w:rsidR="00DD75FC" w:rsidRDefault="00DD75FC"/>
    <w:p w14:paraId="14191B4D" w14:textId="55D44DDF" w:rsidR="00DD75FC" w:rsidRDefault="00DD75FC"/>
    <w:p w14:paraId="4CBC58F9" w14:textId="4A57E198" w:rsidR="00DD75FC" w:rsidRDefault="00DD75FC"/>
    <w:p w14:paraId="28765717" w14:textId="6F9A935F" w:rsidR="00DD75FC" w:rsidRDefault="00DD75FC"/>
    <w:p w14:paraId="1814A032" w14:textId="5C4486E3" w:rsidR="00DD75FC" w:rsidRDefault="00DD75FC"/>
    <w:p w14:paraId="4BF7A661" w14:textId="201D35F1" w:rsidR="00DD75FC" w:rsidRDefault="00DD75FC"/>
    <w:p w14:paraId="1BAB3253" w14:textId="77777777" w:rsidR="00DD75FC" w:rsidRDefault="00DD75FC"/>
    <w:p w14:paraId="1A433733" w14:textId="29742C23" w:rsidR="00C41EC2" w:rsidRDefault="00C41EC2"/>
    <w:p w14:paraId="68CDF382" w14:textId="4003B64A" w:rsidR="006276D1" w:rsidRDefault="006276D1"/>
    <w:p w14:paraId="69751C95" w14:textId="77777777" w:rsidR="006276D1" w:rsidRDefault="006276D1"/>
    <w:p w14:paraId="4E486E94" w14:textId="1C65D217" w:rsidR="00C41EC2" w:rsidRDefault="00C41EC2"/>
    <w:p w14:paraId="09398D82" w14:textId="2645E322" w:rsidR="006276D1" w:rsidRDefault="006276D1"/>
    <w:p w14:paraId="62275495" w14:textId="2645E322" w:rsidR="006276D1" w:rsidRDefault="006276D1"/>
    <w:p w14:paraId="43ADA88D" w14:textId="4DA29B3C" w:rsidR="001F1068" w:rsidRPr="00873CC9" w:rsidRDefault="00873CC9" w:rsidP="00873CC9">
      <w:pPr>
        <w:jc w:val="center"/>
        <w:rPr>
          <w:rFonts w:ascii="Verdana" w:hAnsi="Verdana"/>
          <w:b/>
          <w:sz w:val="28"/>
          <w:szCs w:val="28"/>
        </w:rPr>
      </w:pPr>
      <w:r w:rsidRPr="00873CC9">
        <w:rPr>
          <w:rFonts w:ascii="Verdana" w:hAnsi="Verdana"/>
          <w:b/>
          <w:sz w:val="28"/>
          <w:szCs w:val="28"/>
        </w:rPr>
        <w:lastRenderedPageBreak/>
        <w:t>Table des matières</w:t>
      </w:r>
    </w:p>
    <w:p w14:paraId="49A5BD83" w14:textId="14BB17D7" w:rsidR="00BB4F06" w:rsidRDefault="00357921">
      <w:pPr>
        <w:pStyle w:val="TM1"/>
        <w:tabs>
          <w:tab w:val="left" w:pos="440"/>
          <w:tab w:val="right" w:leader="dot" w:pos="10456"/>
        </w:tabs>
        <w:rPr>
          <w:rFonts w:eastAsiaTheme="minorEastAsia"/>
          <w:noProof/>
          <w:lang w:eastAsia="fr-FR"/>
        </w:rPr>
      </w:pPr>
      <w:r>
        <w:fldChar w:fldCharType="begin"/>
      </w:r>
      <w:r>
        <w:instrText xml:space="preserve"> TOC \o "1-3" \h \z \u </w:instrText>
      </w:r>
      <w:r>
        <w:fldChar w:fldCharType="separate"/>
      </w:r>
      <w:hyperlink w:anchor="_Toc203145339" w:history="1">
        <w:r w:rsidR="00BB4F06" w:rsidRPr="0048468C">
          <w:rPr>
            <w:rStyle w:val="Lienhypertexte"/>
            <w:b/>
            <w:noProof/>
          </w:rPr>
          <w:t>1</w:t>
        </w:r>
        <w:r w:rsidR="00BB4F06">
          <w:rPr>
            <w:rFonts w:eastAsiaTheme="minorEastAsia"/>
            <w:noProof/>
            <w:lang w:eastAsia="fr-FR"/>
          </w:rPr>
          <w:tab/>
        </w:r>
        <w:r w:rsidR="00BB4F06" w:rsidRPr="0048468C">
          <w:rPr>
            <w:rStyle w:val="Lienhypertexte"/>
            <w:b/>
            <w:noProof/>
          </w:rPr>
          <w:t>Objet du marché</w:t>
        </w:r>
        <w:r w:rsidR="00BB4F06">
          <w:rPr>
            <w:noProof/>
            <w:webHidden/>
          </w:rPr>
          <w:tab/>
        </w:r>
        <w:r w:rsidR="00BB4F06">
          <w:rPr>
            <w:noProof/>
            <w:webHidden/>
          </w:rPr>
          <w:fldChar w:fldCharType="begin"/>
        </w:r>
        <w:r w:rsidR="00BB4F06">
          <w:rPr>
            <w:noProof/>
            <w:webHidden/>
          </w:rPr>
          <w:instrText xml:space="preserve"> PAGEREF _Toc203145339 \h </w:instrText>
        </w:r>
        <w:r w:rsidR="00BB4F06">
          <w:rPr>
            <w:noProof/>
            <w:webHidden/>
          </w:rPr>
        </w:r>
        <w:r w:rsidR="00BB4F06">
          <w:rPr>
            <w:noProof/>
            <w:webHidden/>
          </w:rPr>
          <w:fldChar w:fldCharType="separate"/>
        </w:r>
        <w:r w:rsidR="00BB4F06">
          <w:rPr>
            <w:noProof/>
            <w:webHidden/>
          </w:rPr>
          <w:t>3</w:t>
        </w:r>
        <w:r w:rsidR="00BB4F06">
          <w:rPr>
            <w:noProof/>
            <w:webHidden/>
          </w:rPr>
          <w:fldChar w:fldCharType="end"/>
        </w:r>
      </w:hyperlink>
    </w:p>
    <w:p w14:paraId="7664373C" w14:textId="0B5C9D49" w:rsidR="00BB4F06" w:rsidRDefault="00BB4F06">
      <w:pPr>
        <w:pStyle w:val="TM1"/>
        <w:tabs>
          <w:tab w:val="left" w:pos="440"/>
          <w:tab w:val="right" w:leader="dot" w:pos="10456"/>
        </w:tabs>
        <w:rPr>
          <w:rFonts w:eastAsiaTheme="minorEastAsia"/>
          <w:noProof/>
          <w:lang w:eastAsia="fr-FR"/>
        </w:rPr>
      </w:pPr>
      <w:hyperlink w:anchor="_Toc203145340" w:history="1">
        <w:r w:rsidRPr="0048468C">
          <w:rPr>
            <w:rStyle w:val="Lienhypertexte"/>
            <w:b/>
            <w:noProof/>
          </w:rPr>
          <w:t>2</w:t>
        </w:r>
        <w:r>
          <w:rPr>
            <w:rFonts w:eastAsiaTheme="minorEastAsia"/>
            <w:noProof/>
            <w:lang w:eastAsia="fr-FR"/>
          </w:rPr>
          <w:tab/>
        </w:r>
        <w:r w:rsidRPr="0048468C">
          <w:rPr>
            <w:rStyle w:val="Lienhypertexte"/>
            <w:b/>
            <w:noProof/>
          </w:rPr>
          <w:t>Présentation du campus de PARIS</w:t>
        </w:r>
        <w:r>
          <w:rPr>
            <w:noProof/>
            <w:webHidden/>
          </w:rPr>
          <w:tab/>
        </w:r>
        <w:r>
          <w:rPr>
            <w:noProof/>
            <w:webHidden/>
          </w:rPr>
          <w:fldChar w:fldCharType="begin"/>
        </w:r>
        <w:r>
          <w:rPr>
            <w:noProof/>
            <w:webHidden/>
          </w:rPr>
          <w:instrText xml:space="preserve"> PAGEREF _Toc203145340 \h </w:instrText>
        </w:r>
        <w:r>
          <w:rPr>
            <w:noProof/>
            <w:webHidden/>
          </w:rPr>
        </w:r>
        <w:r>
          <w:rPr>
            <w:noProof/>
            <w:webHidden/>
          </w:rPr>
          <w:fldChar w:fldCharType="separate"/>
        </w:r>
        <w:r>
          <w:rPr>
            <w:noProof/>
            <w:webHidden/>
          </w:rPr>
          <w:t>3</w:t>
        </w:r>
        <w:r>
          <w:rPr>
            <w:noProof/>
            <w:webHidden/>
          </w:rPr>
          <w:fldChar w:fldCharType="end"/>
        </w:r>
      </w:hyperlink>
    </w:p>
    <w:p w14:paraId="7DA7E12B" w14:textId="342858EE" w:rsidR="00BB4F06" w:rsidRDefault="00BB4F06">
      <w:pPr>
        <w:pStyle w:val="TM2"/>
        <w:tabs>
          <w:tab w:val="left" w:pos="880"/>
          <w:tab w:val="right" w:leader="dot" w:pos="10456"/>
        </w:tabs>
        <w:rPr>
          <w:rFonts w:eastAsiaTheme="minorEastAsia"/>
          <w:noProof/>
          <w:lang w:eastAsia="fr-FR"/>
        </w:rPr>
      </w:pPr>
      <w:hyperlink w:anchor="_Toc203145341" w:history="1">
        <w:r w:rsidRPr="0048468C">
          <w:rPr>
            <w:rStyle w:val="Lienhypertexte"/>
            <w:noProof/>
          </w:rPr>
          <w:t>2.1</w:t>
        </w:r>
        <w:r>
          <w:rPr>
            <w:rFonts w:eastAsiaTheme="minorEastAsia"/>
            <w:noProof/>
            <w:lang w:eastAsia="fr-FR"/>
          </w:rPr>
          <w:tab/>
        </w:r>
        <w:r w:rsidRPr="0048468C">
          <w:rPr>
            <w:rStyle w:val="Lienhypertexte"/>
            <w:noProof/>
          </w:rPr>
          <w:t>Identification du campus</w:t>
        </w:r>
        <w:r>
          <w:rPr>
            <w:noProof/>
            <w:webHidden/>
          </w:rPr>
          <w:tab/>
        </w:r>
        <w:r>
          <w:rPr>
            <w:noProof/>
            <w:webHidden/>
          </w:rPr>
          <w:fldChar w:fldCharType="begin"/>
        </w:r>
        <w:r>
          <w:rPr>
            <w:noProof/>
            <w:webHidden/>
          </w:rPr>
          <w:instrText xml:space="preserve"> PAGEREF _Toc203145341 \h </w:instrText>
        </w:r>
        <w:r>
          <w:rPr>
            <w:noProof/>
            <w:webHidden/>
          </w:rPr>
        </w:r>
        <w:r>
          <w:rPr>
            <w:noProof/>
            <w:webHidden/>
          </w:rPr>
          <w:fldChar w:fldCharType="separate"/>
        </w:r>
        <w:r>
          <w:rPr>
            <w:noProof/>
            <w:webHidden/>
          </w:rPr>
          <w:t>3</w:t>
        </w:r>
        <w:r>
          <w:rPr>
            <w:noProof/>
            <w:webHidden/>
          </w:rPr>
          <w:fldChar w:fldCharType="end"/>
        </w:r>
      </w:hyperlink>
    </w:p>
    <w:p w14:paraId="2C762FE0" w14:textId="2605E3BC" w:rsidR="00BB4F06" w:rsidRDefault="00BB4F06">
      <w:pPr>
        <w:pStyle w:val="TM2"/>
        <w:tabs>
          <w:tab w:val="left" w:pos="880"/>
          <w:tab w:val="right" w:leader="dot" w:pos="10456"/>
        </w:tabs>
        <w:rPr>
          <w:rFonts w:eastAsiaTheme="minorEastAsia"/>
          <w:noProof/>
          <w:lang w:eastAsia="fr-FR"/>
        </w:rPr>
      </w:pPr>
      <w:hyperlink w:anchor="_Toc203145342" w:history="1">
        <w:r w:rsidRPr="0048468C">
          <w:rPr>
            <w:rStyle w:val="Lienhypertexte"/>
            <w:noProof/>
          </w:rPr>
          <w:t>2.2</w:t>
        </w:r>
        <w:r>
          <w:rPr>
            <w:rFonts w:eastAsiaTheme="minorEastAsia"/>
            <w:noProof/>
            <w:lang w:eastAsia="fr-FR"/>
          </w:rPr>
          <w:tab/>
        </w:r>
        <w:r w:rsidRPr="0048468C">
          <w:rPr>
            <w:rStyle w:val="Lienhypertexte"/>
            <w:noProof/>
          </w:rPr>
          <w:t>Jours ouvrés du campus Arts et Métiers de PARIS</w:t>
        </w:r>
        <w:r>
          <w:rPr>
            <w:noProof/>
            <w:webHidden/>
          </w:rPr>
          <w:tab/>
        </w:r>
        <w:r>
          <w:rPr>
            <w:noProof/>
            <w:webHidden/>
          </w:rPr>
          <w:fldChar w:fldCharType="begin"/>
        </w:r>
        <w:r>
          <w:rPr>
            <w:noProof/>
            <w:webHidden/>
          </w:rPr>
          <w:instrText xml:space="preserve"> PAGEREF _Toc203145342 \h </w:instrText>
        </w:r>
        <w:r>
          <w:rPr>
            <w:noProof/>
            <w:webHidden/>
          </w:rPr>
        </w:r>
        <w:r>
          <w:rPr>
            <w:noProof/>
            <w:webHidden/>
          </w:rPr>
          <w:fldChar w:fldCharType="separate"/>
        </w:r>
        <w:r>
          <w:rPr>
            <w:noProof/>
            <w:webHidden/>
          </w:rPr>
          <w:t>3</w:t>
        </w:r>
        <w:r>
          <w:rPr>
            <w:noProof/>
            <w:webHidden/>
          </w:rPr>
          <w:fldChar w:fldCharType="end"/>
        </w:r>
      </w:hyperlink>
    </w:p>
    <w:p w14:paraId="4D176497" w14:textId="7DB8604E" w:rsidR="00BB4F06" w:rsidRDefault="00BB4F06">
      <w:pPr>
        <w:pStyle w:val="TM1"/>
        <w:tabs>
          <w:tab w:val="left" w:pos="440"/>
          <w:tab w:val="right" w:leader="dot" w:pos="10456"/>
        </w:tabs>
        <w:rPr>
          <w:rFonts w:eastAsiaTheme="minorEastAsia"/>
          <w:noProof/>
          <w:lang w:eastAsia="fr-FR"/>
        </w:rPr>
      </w:pPr>
      <w:hyperlink w:anchor="_Toc203145343" w:history="1">
        <w:r w:rsidRPr="0048468C">
          <w:rPr>
            <w:rStyle w:val="Lienhypertexte"/>
            <w:b/>
            <w:noProof/>
          </w:rPr>
          <w:t>3</w:t>
        </w:r>
        <w:r>
          <w:rPr>
            <w:rFonts w:eastAsiaTheme="minorEastAsia"/>
            <w:noProof/>
            <w:lang w:eastAsia="fr-FR"/>
          </w:rPr>
          <w:tab/>
        </w:r>
        <w:r w:rsidRPr="0048468C">
          <w:rPr>
            <w:rStyle w:val="Lienhypertexte"/>
            <w:b/>
            <w:noProof/>
          </w:rPr>
          <w:t>Description de la solution souhaitée</w:t>
        </w:r>
        <w:r>
          <w:rPr>
            <w:noProof/>
            <w:webHidden/>
          </w:rPr>
          <w:tab/>
        </w:r>
        <w:r>
          <w:rPr>
            <w:noProof/>
            <w:webHidden/>
          </w:rPr>
          <w:fldChar w:fldCharType="begin"/>
        </w:r>
        <w:r>
          <w:rPr>
            <w:noProof/>
            <w:webHidden/>
          </w:rPr>
          <w:instrText xml:space="preserve"> PAGEREF _Toc203145343 \h </w:instrText>
        </w:r>
        <w:r>
          <w:rPr>
            <w:noProof/>
            <w:webHidden/>
          </w:rPr>
        </w:r>
        <w:r>
          <w:rPr>
            <w:noProof/>
            <w:webHidden/>
          </w:rPr>
          <w:fldChar w:fldCharType="separate"/>
        </w:r>
        <w:r>
          <w:rPr>
            <w:noProof/>
            <w:webHidden/>
          </w:rPr>
          <w:t>3</w:t>
        </w:r>
        <w:r>
          <w:rPr>
            <w:noProof/>
            <w:webHidden/>
          </w:rPr>
          <w:fldChar w:fldCharType="end"/>
        </w:r>
      </w:hyperlink>
    </w:p>
    <w:p w14:paraId="157AC1E2" w14:textId="2AD1B298" w:rsidR="00BB4F06" w:rsidRDefault="00BB4F06">
      <w:pPr>
        <w:pStyle w:val="TM2"/>
        <w:tabs>
          <w:tab w:val="left" w:pos="880"/>
          <w:tab w:val="right" w:leader="dot" w:pos="10456"/>
        </w:tabs>
        <w:rPr>
          <w:rFonts w:eastAsiaTheme="minorEastAsia"/>
          <w:noProof/>
          <w:lang w:eastAsia="fr-FR"/>
        </w:rPr>
      </w:pPr>
      <w:hyperlink w:anchor="_Toc203145344" w:history="1">
        <w:r w:rsidRPr="0048468C">
          <w:rPr>
            <w:rStyle w:val="Lienhypertexte"/>
            <w:noProof/>
          </w:rPr>
          <w:t>3.1</w:t>
        </w:r>
        <w:r>
          <w:rPr>
            <w:rFonts w:eastAsiaTheme="minorEastAsia"/>
            <w:noProof/>
            <w:lang w:eastAsia="fr-FR"/>
          </w:rPr>
          <w:tab/>
        </w:r>
        <w:r w:rsidRPr="0048468C">
          <w:rPr>
            <w:rStyle w:val="Lienhypertexte"/>
            <w:noProof/>
          </w:rPr>
          <w:t>Généralités</w:t>
        </w:r>
        <w:r>
          <w:rPr>
            <w:noProof/>
            <w:webHidden/>
          </w:rPr>
          <w:tab/>
        </w:r>
        <w:r>
          <w:rPr>
            <w:noProof/>
            <w:webHidden/>
          </w:rPr>
          <w:fldChar w:fldCharType="begin"/>
        </w:r>
        <w:r>
          <w:rPr>
            <w:noProof/>
            <w:webHidden/>
          </w:rPr>
          <w:instrText xml:space="preserve"> PAGEREF _Toc203145344 \h </w:instrText>
        </w:r>
        <w:r>
          <w:rPr>
            <w:noProof/>
            <w:webHidden/>
          </w:rPr>
        </w:r>
        <w:r>
          <w:rPr>
            <w:noProof/>
            <w:webHidden/>
          </w:rPr>
          <w:fldChar w:fldCharType="separate"/>
        </w:r>
        <w:r>
          <w:rPr>
            <w:noProof/>
            <w:webHidden/>
          </w:rPr>
          <w:t>3</w:t>
        </w:r>
        <w:r>
          <w:rPr>
            <w:noProof/>
            <w:webHidden/>
          </w:rPr>
          <w:fldChar w:fldCharType="end"/>
        </w:r>
      </w:hyperlink>
    </w:p>
    <w:p w14:paraId="216CCA74" w14:textId="6E9327D5" w:rsidR="00BB4F06" w:rsidRDefault="00BB4F06">
      <w:pPr>
        <w:pStyle w:val="TM2"/>
        <w:tabs>
          <w:tab w:val="left" w:pos="880"/>
          <w:tab w:val="right" w:leader="dot" w:pos="10456"/>
        </w:tabs>
        <w:rPr>
          <w:rFonts w:eastAsiaTheme="minorEastAsia"/>
          <w:noProof/>
          <w:lang w:eastAsia="fr-FR"/>
        </w:rPr>
      </w:pPr>
      <w:hyperlink w:anchor="_Toc203145345" w:history="1">
        <w:r w:rsidRPr="0048468C">
          <w:rPr>
            <w:rStyle w:val="Lienhypertexte"/>
            <w:noProof/>
          </w:rPr>
          <w:t>3.2</w:t>
        </w:r>
        <w:r>
          <w:rPr>
            <w:rFonts w:eastAsiaTheme="minorEastAsia"/>
            <w:noProof/>
            <w:lang w:eastAsia="fr-FR"/>
          </w:rPr>
          <w:tab/>
        </w:r>
        <w:r w:rsidRPr="0048468C">
          <w:rPr>
            <w:rStyle w:val="Lienhypertexte"/>
            <w:noProof/>
          </w:rPr>
          <w:t>Prestations</w:t>
        </w:r>
        <w:r>
          <w:rPr>
            <w:noProof/>
            <w:webHidden/>
          </w:rPr>
          <w:tab/>
        </w:r>
        <w:r>
          <w:rPr>
            <w:noProof/>
            <w:webHidden/>
          </w:rPr>
          <w:fldChar w:fldCharType="begin"/>
        </w:r>
        <w:r>
          <w:rPr>
            <w:noProof/>
            <w:webHidden/>
          </w:rPr>
          <w:instrText xml:space="preserve"> PAGEREF _Toc203145345 \h </w:instrText>
        </w:r>
        <w:r>
          <w:rPr>
            <w:noProof/>
            <w:webHidden/>
          </w:rPr>
        </w:r>
        <w:r>
          <w:rPr>
            <w:noProof/>
            <w:webHidden/>
          </w:rPr>
          <w:fldChar w:fldCharType="separate"/>
        </w:r>
        <w:r>
          <w:rPr>
            <w:noProof/>
            <w:webHidden/>
          </w:rPr>
          <w:t>3</w:t>
        </w:r>
        <w:r>
          <w:rPr>
            <w:noProof/>
            <w:webHidden/>
          </w:rPr>
          <w:fldChar w:fldCharType="end"/>
        </w:r>
      </w:hyperlink>
    </w:p>
    <w:p w14:paraId="659F8554" w14:textId="19C77BB0" w:rsidR="00BB4F06" w:rsidRDefault="00BB4F06">
      <w:pPr>
        <w:pStyle w:val="TM1"/>
        <w:tabs>
          <w:tab w:val="left" w:pos="440"/>
          <w:tab w:val="right" w:leader="dot" w:pos="10456"/>
        </w:tabs>
        <w:rPr>
          <w:rFonts w:eastAsiaTheme="minorEastAsia"/>
          <w:noProof/>
          <w:lang w:eastAsia="fr-FR"/>
        </w:rPr>
      </w:pPr>
      <w:hyperlink w:anchor="_Toc203145346" w:history="1">
        <w:r w:rsidRPr="0048468C">
          <w:rPr>
            <w:rStyle w:val="Lienhypertexte"/>
            <w:b/>
            <w:noProof/>
          </w:rPr>
          <w:t>4</w:t>
        </w:r>
        <w:r>
          <w:rPr>
            <w:rFonts w:eastAsiaTheme="minorEastAsia"/>
            <w:noProof/>
            <w:lang w:eastAsia="fr-FR"/>
          </w:rPr>
          <w:tab/>
        </w:r>
        <w:r w:rsidRPr="0048468C">
          <w:rPr>
            <w:rStyle w:val="Lienhypertexte"/>
            <w:b/>
            <w:noProof/>
          </w:rPr>
          <w:t>Dispositions techniques générales</w:t>
        </w:r>
        <w:r>
          <w:rPr>
            <w:noProof/>
            <w:webHidden/>
          </w:rPr>
          <w:tab/>
        </w:r>
        <w:r>
          <w:rPr>
            <w:noProof/>
            <w:webHidden/>
          </w:rPr>
          <w:fldChar w:fldCharType="begin"/>
        </w:r>
        <w:r>
          <w:rPr>
            <w:noProof/>
            <w:webHidden/>
          </w:rPr>
          <w:instrText xml:space="preserve"> PAGEREF _Toc203145346 \h </w:instrText>
        </w:r>
        <w:r>
          <w:rPr>
            <w:noProof/>
            <w:webHidden/>
          </w:rPr>
        </w:r>
        <w:r>
          <w:rPr>
            <w:noProof/>
            <w:webHidden/>
          </w:rPr>
          <w:fldChar w:fldCharType="separate"/>
        </w:r>
        <w:r>
          <w:rPr>
            <w:noProof/>
            <w:webHidden/>
          </w:rPr>
          <w:t>4</w:t>
        </w:r>
        <w:r>
          <w:rPr>
            <w:noProof/>
            <w:webHidden/>
          </w:rPr>
          <w:fldChar w:fldCharType="end"/>
        </w:r>
      </w:hyperlink>
    </w:p>
    <w:p w14:paraId="33CAC268" w14:textId="4B55A5C0" w:rsidR="00BB4F06" w:rsidRDefault="00BB4F06">
      <w:pPr>
        <w:pStyle w:val="TM2"/>
        <w:tabs>
          <w:tab w:val="left" w:pos="880"/>
          <w:tab w:val="right" w:leader="dot" w:pos="10456"/>
        </w:tabs>
        <w:rPr>
          <w:rFonts w:eastAsiaTheme="minorEastAsia"/>
          <w:noProof/>
          <w:lang w:eastAsia="fr-FR"/>
        </w:rPr>
      </w:pPr>
      <w:hyperlink w:anchor="_Toc203145347" w:history="1">
        <w:r w:rsidRPr="0048468C">
          <w:rPr>
            <w:rStyle w:val="Lienhypertexte"/>
            <w:noProof/>
          </w:rPr>
          <w:t>4.1</w:t>
        </w:r>
        <w:r>
          <w:rPr>
            <w:rFonts w:eastAsiaTheme="minorEastAsia"/>
            <w:noProof/>
            <w:lang w:eastAsia="fr-FR"/>
          </w:rPr>
          <w:tab/>
        </w:r>
        <w:r w:rsidRPr="0048468C">
          <w:rPr>
            <w:rStyle w:val="Lienhypertexte"/>
            <w:noProof/>
          </w:rPr>
          <w:t>Conditions d’exécution</w:t>
        </w:r>
        <w:r>
          <w:rPr>
            <w:noProof/>
            <w:webHidden/>
          </w:rPr>
          <w:tab/>
        </w:r>
        <w:r>
          <w:rPr>
            <w:noProof/>
            <w:webHidden/>
          </w:rPr>
          <w:fldChar w:fldCharType="begin"/>
        </w:r>
        <w:r>
          <w:rPr>
            <w:noProof/>
            <w:webHidden/>
          </w:rPr>
          <w:instrText xml:space="preserve"> PAGEREF _Toc203145347 \h </w:instrText>
        </w:r>
        <w:r>
          <w:rPr>
            <w:noProof/>
            <w:webHidden/>
          </w:rPr>
        </w:r>
        <w:r>
          <w:rPr>
            <w:noProof/>
            <w:webHidden/>
          </w:rPr>
          <w:fldChar w:fldCharType="separate"/>
        </w:r>
        <w:r>
          <w:rPr>
            <w:noProof/>
            <w:webHidden/>
          </w:rPr>
          <w:t>4</w:t>
        </w:r>
        <w:r>
          <w:rPr>
            <w:noProof/>
            <w:webHidden/>
          </w:rPr>
          <w:fldChar w:fldCharType="end"/>
        </w:r>
      </w:hyperlink>
    </w:p>
    <w:p w14:paraId="0490CFEC" w14:textId="10293067" w:rsidR="00BB4F06" w:rsidRDefault="00BB4F06">
      <w:pPr>
        <w:pStyle w:val="TM2"/>
        <w:tabs>
          <w:tab w:val="left" w:pos="880"/>
          <w:tab w:val="right" w:leader="dot" w:pos="10456"/>
        </w:tabs>
        <w:rPr>
          <w:rFonts w:eastAsiaTheme="minorEastAsia"/>
          <w:noProof/>
          <w:lang w:eastAsia="fr-FR"/>
        </w:rPr>
      </w:pPr>
      <w:hyperlink w:anchor="_Toc203145348" w:history="1">
        <w:r w:rsidRPr="0048468C">
          <w:rPr>
            <w:rStyle w:val="Lienhypertexte"/>
            <w:noProof/>
          </w:rPr>
          <w:t>4.2</w:t>
        </w:r>
        <w:r>
          <w:rPr>
            <w:rFonts w:eastAsiaTheme="minorEastAsia"/>
            <w:noProof/>
            <w:lang w:eastAsia="fr-FR"/>
          </w:rPr>
          <w:tab/>
        </w:r>
        <w:r w:rsidRPr="0048468C">
          <w:rPr>
            <w:rStyle w:val="Lienhypertexte"/>
            <w:noProof/>
          </w:rPr>
          <w:t>Jours ouvrés d’exécution</w:t>
        </w:r>
        <w:r>
          <w:rPr>
            <w:noProof/>
            <w:webHidden/>
          </w:rPr>
          <w:tab/>
        </w:r>
        <w:r>
          <w:rPr>
            <w:noProof/>
            <w:webHidden/>
          </w:rPr>
          <w:fldChar w:fldCharType="begin"/>
        </w:r>
        <w:r>
          <w:rPr>
            <w:noProof/>
            <w:webHidden/>
          </w:rPr>
          <w:instrText xml:space="preserve"> PAGEREF _Toc203145348 \h </w:instrText>
        </w:r>
        <w:r>
          <w:rPr>
            <w:noProof/>
            <w:webHidden/>
          </w:rPr>
        </w:r>
        <w:r>
          <w:rPr>
            <w:noProof/>
            <w:webHidden/>
          </w:rPr>
          <w:fldChar w:fldCharType="separate"/>
        </w:r>
        <w:r>
          <w:rPr>
            <w:noProof/>
            <w:webHidden/>
          </w:rPr>
          <w:t>4</w:t>
        </w:r>
        <w:r>
          <w:rPr>
            <w:noProof/>
            <w:webHidden/>
          </w:rPr>
          <w:fldChar w:fldCharType="end"/>
        </w:r>
      </w:hyperlink>
    </w:p>
    <w:p w14:paraId="428556CB" w14:textId="21AAA0F3" w:rsidR="00BB4F06" w:rsidRDefault="00BB4F06">
      <w:pPr>
        <w:pStyle w:val="TM2"/>
        <w:tabs>
          <w:tab w:val="left" w:pos="880"/>
          <w:tab w:val="right" w:leader="dot" w:pos="10456"/>
        </w:tabs>
        <w:rPr>
          <w:rFonts w:eastAsiaTheme="minorEastAsia"/>
          <w:noProof/>
          <w:lang w:eastAsia="fr-FR"/>
        </w:rPr>
      </w:pPr>
      <w:hyperlink w:anchor="_Toc203145349" w:history="1">
        <w:r w:rsidRPr="0048468C">
          <w:rPr>
            <w:rStyle w:val="Lienhypertexte"/>
            <w:noProof/>
          </w:rPr>
          <w:t>4.3</w:t>
        </w:r>
        <w:r>
          <w:rPr>
            <w:rFonts w:eastAsiaTheme="minorEastAsia"/>
            <w:noProof/>
            <w:lang w:eastAsia="fr-FR"/>
          </w:rPr>
          <w:tab/>
        </w:r>
        <w:r w:rsidRPr="0048468C">
          <w:rPr>
            <w:rStyle w:val="Lienhypertexte"/>
            <w:noProof/>
          </w:rPr>
          <w:t>Plan de prévention aux risques</w:t>
        </w:r>
        <w:r>
          <w:rPr>
            <w:noProof/>
            <w:webHidden/>
          </w:rPr>
          <w:tab/>
        </w:r>
        <w:r>
          <w:rPr>
            <w:noProof/>
            <w:webHidden/>
          </w:rPr>
          <w:fldChar w:fldCharType="begin"/>
        </w:r>
        <w:r>
          <w:rPr>
            <w:noProof/>
            <w:webHidden/>
          </w:rPr>
          <w:instrText xml:space="preserve"> PAGEREF _Toc203145349 \h </w:instrText>
        </w:r>
        <w:r>
          <w:rPr>
            <w:noProof/>
            <w:webHidden/>
          </w:rPr>
        </w:r>
        <w:r>
          <w:rPr>
            <w:noProof/>
            <w:webHidden/>
          </w:rPr>
          <w:fldChar w:fldCharType="separate"/>
        </w:r>
        <w:r>
          <w:rPr>
            <w:noProof/>
            <w:webHidden/>
          </w:rPr>
          <w:t>4</w:t>
        </w:r>
        <w:r>
          <w:rPr>
            <w:noProof/>
            <w:webHidden/>
          </w:rPr>
          <w:fldChar w:fldCharType="end"/>
        </w:r>
      </w:hyperlink>
    </w:p>
    <w:p w14:paraId="105F7D38" w14:textId="2B85697A" w:rsidR="00BB4F06" w:rsidRDefault="00BB4F06">
      <w:pPr>
        <w:pStyle w:val="TM2"/>
        <w:tabs>
          <w:tab w:val="left" w:pos="880"/>
          <w:tab w:val="right" w:leader="dot" w:pos="10456"/>
        </w:tabs>
        <w:rPr>
          <w:rFonts w:eastAsiaTheme="minorEastAsia"/>
          <w:noProof/>
          <w:lang w:eastAsia="fr-FR"/>
        </w:rPr>
      </w:pPr>
      <w:hyperlink w:anchor="_Toc203145350" w:history="1">
        <w:r w:rsidRPr="0048468C">
          <w:rPr>
            <w:rStyle w:val="Lienhypertexte"/>
            <w:noProof/>
          </w:rPr>
          <w:t>4.4</w:t>
        </w:r>
        <w:r>
          <w:rPr>
            <w:rFonts w:eastAsiaTheme="minorEastAsia"/>
            <w:noProof/>
            <w:lang w:eastAsia="fr-FR"/>
          </w:rPr>
          <w:tab/>
        </w:r>
        <w:r w:rsidRPr="0048468C">
          <w:rPr>
            <w:rStyle w:val="Lienhypertexte"/>
            <w:noProof/>
          </w:rPr>
          <w:t>Risque chimique</w:t>
        </w:r>
        <w:r>
          <w:rPr>
            <w:noProof/>
            <w:webHidden/>
          </w:rPr>
          <w:tab/>
        </w:r>
        <w:r>
          <w:rPr>
            <w:noProof/>
            <w:webHidden/>
          </w:rPr>
          <w:fldChar w:fldCharType="begin"/>
        </w:r>
        <w:r>
          <w:rPr>
            <w:noProof/>
            <w:webHidden/>
          </w:rPr>
          <w:instrText xml:space="preserve"> PAGEREF _Toc203145350 \h </w:instrText>
        </w:r>
        <w:r>
          <w:rPr>
            <w:noProof/>
            <w:webHidden/>
          </w:rPr>
        </w:r>
        <w:r>
          <w:rPr>
            <w:noProof/>
            <w:webHidden/>
          </w:rPr>
          <w:fldChar w:fldCharType="separate"/>
        </w:r>
        <w:r>
          <w:rPr>
            <w:noProof/>
            <w:webHidden/>
          </w:rPr>
          <w:t>4</w:t>
        </w:r>
        <w:r>
          <w:rPr>
            <w:noProof/>
            <w:webHidden/>
          </w:rPr>
          <w:fldChar w:fldCharType="end"/>
        </w:r>
      </w:hyperlink>
    </w:p>
    <w:p w14:paraId="3A538E28" w14:textId="417F539B" w:rsidR="00BB4F06" w:rsidRDefault="00BB4F06">
      <w:pPr>
        <w:pStyle w:val="TM2"/>
        <w:tabs>
          <w:tab w:val="left" w:pos="880"/>
          <w:tab w:val="right" w:leader="dot" w:pos="10456"/>
        </w:tabs>
        <w:rPr>
          <w:rFonts w:eastAsiaTheme="minorEastAsia"/>
          <w:noProof/>
          <w:lang w:eastAsia="fr-FR"/>
        </w:rPr>
      </w:pPr>
      <w:hyperlink w:anchor="_Toc203145351" w:history="1">
        <w:r w:rsidRPr="0048468C">
          <w:rPr>
            <w:rStyle w:val="Lienhypertexte"/>
            <w:noProof/>
          </w:rPr>
          <w:t>4.5</w:t>
        </w:r>
        <w:r>
          <w:rPr>
            <w:rFonts w:eastAsiaTheme="minorEastAsia"/>
            <w:noProof/>
            <w:lang w:eastAsia="fr-FR"/>
          </w:rPr>
          <w:tab/>
        </w:r>
        <w:r w:rsidRPr="0048468C">
          <w:rPr>
            <w:rStyle w:val="Lienhypertexte"/>
            <w:noProof/>
          </w:rPr>
          <w:t>Gestion des déchets</w:t>
        </w:r>
        <w:r>
          <w:rPr>
            <w:noProof/>
            <w:webHidden/>
          </w:rPr>
          <w:tab/>
        </w:r>
        <w:r>
          <w:rPr>
            <w:noProof/>
            <w:webHidden/>
          </w:rPr>
          <w:fldChar w:fldCharType="begin"/>
        </w:r>
        <w:r>
          <w:rPr>
            <w:noProof/>
            <w:webHidden/>
          </w:rPr>
          <w:instrText xml:space="preserve"> PAGEREF _Toc203145351 \h </w:instrText>
        </w:r>
        <w:r>
          <w:rPr>
            <w:noProof/>
            <w:webHidden/>
          </w:rPr>
        </w:r>
        <w:r>
          <w:rPr>
            <w:noProof/>
            <w:webHidden/>
          </w:rPr>
          <w:fldChar w:fldCharType="separate"/>
        </w:r>
        <w:r>
          <w:rPr>
            <w:noProof/>
            <w:webHidden/>
          </w:rPr>
          <w:t>5</w:t>
        </w:r>
        <w:r>
          <w:rPr>
            <w:noProof/>
            <w:webHidden/>
          </w:rPr>
          <w:fldChar w:fldCharType="end"/>
        </w:r>
      </w:hyperlink>
    </w:p>
    <w:p w14:paraId="328172F1" w14:textId="51912FBF" w:rsidR="00BB4F06" w:rsidRDefault="00BB4F06">
      <w:pPr>
        <w:pStyle w:val="TM2"/>
        <w:tabs>
          <w:tab w:val="left" w:pos="880"/>
          <w:tab w:val="right" w:leader="dot" w:pos="10456"/>
        </w:tabs>
        <w:rPr>
          <w:rFonts w:eastAsiaTheme="minorEastAsia"/>
          <w:noProof/>
          <w:lang w:eastAsia="fr-FR"/>
        </w:rPr>
      </w:pPr>
      <w:hyperlink w:anchor="_Toc203145352" w:history="1">
        <w:r w:rsidRPr="0048468C">
          <w:rPr>
            <w:rStyle w:val="Lienhypertexte"/>
            <w:noProof/>
          </w:rPr>
          <w:t>4.6</w:t>
        </w:r>
        <w:r>
          <w:rPr>
            <w:rFonts w:eastAsiaTheme="minorEastAsia"/>
            <w:noProof/>
            <w:lang w:eastAsia="fr-FR"/>
          </w:rPr>
          <w:tab/>
        </w:r>
        <w:r w:rsidRPr="0048468C">
          <w:rPr>
            <w:rStyle w:val="Lienhypertexte"/>
            <w:noProof/>
          </w:rPr>
          <w:t>Manutention</w:t>
        </w:r>
        <w:r>
          <w:rPr>
            <w:noProof/>
            <w:webHidden/>
          </w:rPr>
          <w:tab/>
        </w:r>
        <w:r>
          <w:rPr>
            <w:noProof/>
            <w:webHidden/>
          </w:rPr>
          <w:fldChar w:fldCharType="begin"/>
        </w:r>
        <w:r>
          <w:rPr>
            <w:noProof/>
            <w:webHidden/>
          </w:rPr>
          <w:instrText xml:space="preserve"> PAGEREF _Toc203145352 \h </w:instrText>
        </w:r>
        <w:r>
          <w:rPr>
            <w:noProof/>
            <w:webHidden/>
          </w:rPr>
        </w:r>
        <w:r>
          <w:rPr>
            <w:noProof/>
            <w:webHidden/>
          </w:rPr>
          <w:fldChar w:fldCharType="separate"/>
        </w:r>
        <w:r>
          <w:rPr>
            <w:noProof/>
            <w:webHidden/>
          </w:rPr>
          <w:t>5</w:t>
        </w:r>
        <w:r>
          <w:rPr>
            <w:noProof/>
            <w:webHidden/>
          </w:rPr>
          <w:fldChar w:fldCharType="end"/>
        </w:r>
      </w:hyperlink>
    </w:p>
    <w:p w14:paraId="2B235C4C" w14:textId="60FBBF99" w:rsidR="00BB4F06" w:rsidRDefault="00BB4F06">
      <w:pPr>
        <w:pStyle w:val="TM2"/>
        <w:tabs>
          <w:tab w:val="left" w:pos="880"/>
          <w:tab w:val="right" w:leader="dot" w:pos="10456"/>
        </w:tabs>
        <w:rPr>
          <w:rFonts w:eastAsiaTheme="minorEastAsia"/>
          <w:noProof/>
          <w:lang w:eastAsia="fr-FR"/>
        </w:rPr>
      </w:pPr>
      <w:hyperlink w:anchor="_Toc203145353" w:history="1">
        <w:r w:rsidRPr="0048468C">
          <w:rPr>
            <w:rStyle w:val="Lienhypertexte"/>
            <w:noProof/>
          </w:rPr>
          <w:t>4.7</w:t>
        </w:r>
        <w:r>
          <w:rPr>
            <w:rFonts w:eastAsiaTheme="minorEastAsia"/>
            <w:noProof/>
            <w:lang w:eastAsia="fr-FR"/>
          </w:rPr>
          <w:tab/>
        </w:r>
        <w:r w:rsidRPr="0048468C">
          <w:rPr>
            <w:rStyle w:val="Lienhypertexte"/>
            <w:noProof/>
          </w:rPr>
          <w:t>Qualification du personnel</w:t>
        </w:r>
        <w:r>
          <w:rPr>
            <w:noProof/>
            <w:webHidden/>
          </w:rPr>
          <w:tab/>
        </w:r>
        <w:r>
          <w:rPr>
            <w:noProof/>
            <w:webHidden/>
          </w:rPr>
          <w:fldChar w:fldCharType="begin"/>
        </w:r>
        <w:r>
          <w:rPr>
            <w:noProof/>
            <w:webHidden/>
          </w:rPr>
          <w:instrText xml:space="preserve"> PAGEREF _Toc203145353 \h </w:instrText>
        </w:r>
        <w:r>
          <w:rPr>
            <w:noProof/>
            <w:webHidden/>
          </w:rPr>
        </w:r>
        <w:r>
          <w:rPr>
            <w:noProof/>
            <w:webHidden/>
          </w:rPr>
          <w:fldChar w:fldCharType="separate"/>
        </w:r>
        <w:r>
          <w:rPr>
            <w:noProof/>
            <w:webHidden/>
          </w:rPr>
          <w:t>5</w:t>
        </w:r>
        <w:r>
          <w:rPr>
            <w:noProof/>
            <w:webHidden/>
          </w:rPr>
          <w:fldChar w:fldCharType="end"/>
        </w:r>
      </w:hyperlink>
    </w:p>
    <w:p w14:paraId="069893CC" w14:textId="326929C6" w:rsidR="00BB4F06" w:rsidRDefault="00BB4F06">
      <w:pPr>
        <w:pStyle w:val="TM2"/>
        <w:tabs>
          <w:tab w:val="left" w:pos="880"/>
          <w:tab w:val="right" w:leader="dot" w:pos="10456"/>
        </w:tabs>
        <w:rPr>
          <w:rFonts w:eastAsiaTheme="minorEastAsia"/>
          <w:noProof/>
          <w:lang w:eastAsia="fr-FR"/>
        </w:rPr>
      </w:pPr>
      <w:hyperlink w:anchor="_Toc203145354" w:history="1">
        <w:r w:rsidRPr="0048468C">
          <w:rPr>
            <w:rStyle w:val="Lienhypertexte"/>
            <w:noProof/>
          </w:rPr>
          <w:t>4.8</w:t>
        </w:r>
        <w:r>
          <w:rPr>
            <w:rFonts w:eastAsiaTheme="minorEastAsia"/>
            <w:noProof/>
            <w:lang w:eastAsia="fr-FR"/>
          </w:rPr>
          <w:tab/>
        </w:r>
        <w:r w:rsidRPr="0048468C">
          <w:rPr>
            <w:rStyle w:val="Lienhypertexte"/>
            <w:noProof/>
          </w:rPr>
          <w:t>Délai de maintenance pendant la durée de garantie de la machine</w:t>
        </w:r>
        <w:r>
          <w:rPr>
            <w:noProof/>
            <w:webHidden/>
          </w:rPr>
          <w:tab/>
        </w:r>
        <w:r>
          <w:rPr>
            <w:noProof/>
            <w:webHidden/>
          </w:rPr>
          <w:fldChar w:fldCharType="begin"/>
        </w:r>
        <w:r>
          <w:rPr>
            <w:noProof/>
            <w:webHidden/>
          </w:rPr>
          <w:instrText xml:space="preserve"> PAGEREF _Toc203145354 \h </w:instrText>
        </w:r>
        <w:r>
          <w:rPr>
            <w:noProof/>
            <w:webHidden/>
          </w:rPr>
        </w:r>
        <w:r>
          <w:rPr>
            <w:noProof/>
            <w:webHidden/>
          </w:rPr>
          <w:fldChar w:fldCharType="separate"/>
        </w:r>
        <w:r>
          <w:rPr>
            <w:noProof/>
            <w:webHidden/>
          </w:rPr>
          <w:t>5</w:t>
        </w:r>
        <w:r>
          <w:rPr>
            <w:noProof/>
            <w:webHidden/>
          </w:rPr>
          <w:fldChar w:fldCharType="end"/>
        </w:r>
      </w:hyperlink>
    </w:p>
    <w:p w14:paraId="7827F4E6" w14:textId="33F1CA6E" w:rsidR="001F1068" w:rsidRDefault="00357921" w:rsidP="00F33C6C">
      <w:pPr>
        <w:pStyle w:val="TM1"/>
        <w:tabs>
          <w:tab w:val="left" w:pos="440"/>
          <w:tab w:val="right" w:leader="dot" w:pos="10456"/>
        </w:tabs>
      </w:pPr>
      <w:r>
        <w:fldChar w:fldCharType="end"/>
      </w:r>
    </w:p>
    <w:p w14:paraId="469A7FB5" w14:textId="677CA1E1" w:rsidR="00BF44C4" w:rsidRDefault="00BF44C4" w:rsidP="00BF44C4"/>
    <w:p w14:paraId="335B1818" w14:textId="48B82503" w:rsidR="00D054D1" w:rsidRDefault="00D054D1" w:rsidP="00BF44C4"/>
    <w:p w14:paraId="5B70CB31" w14:textId="77777777" w:rsidR="00D054D1" w:rsidRDefault="00D054D1" w:rsidP="00BF44C4"/>
    <w:p w14:paraId="745EC2D3" w14:textId="31E6A72F" w:rsidR="00BF44C4" w:rsidRDefault="00BF44C4" w:rsidP="00BF44C4"/>
    <w:p w14:paraId="78A87430" w14:textId="34DFE192" w:rsidR="00BF44C4" w:rsidRDefault="00BF44C4" w:rsidP="00BF44C4"/>
    <w:p w14:paraId="0BDD7988" w14:textId="4FFBC0C3" w:rsidR="00BF44C4" w:rsidRDefault="00BF44C4" w:rsidP="00BF44C4"/>
    <w:p w14:paraId="081ECDE3" w14:textId="4CD668F4" w:rsidR="00BF44C4" w:rsidRDefault="00BF44C4" w:rsidP="00BF44C4"/>
    <w:p w14:paraId="588536E6" w14:textId="099802BB" w:rsidR="006276D1" w:rsidRDefault="006276D1" w:rsidP="00BF44C4"/>
    <w:p w14:paraId="27AD6600" w14:textId="422ECBF7" w:rsidR="006276D1" w:rsidRDefault="006276D1" w:rsidP="00BF44C4"/>
    <w:p w14:paraId="1853A4E4" w14:textId="5BE9705B" w:rsidR="006276D1" w:rsidRDefault="006276D1" w:rsidP="00BF44C4"/>
    <w:p w14:paraId="25882F5F" w14:textId="77777777" w:rsidR="006276D1" w:rsidRDefault="006276D1" w:rsidP="00BF44C4"/>
    <w:p w14:paraId="4EBB8EDA" w14:textId="07E3EFB5" w:rsidR="00F853CE" w:rsidRDefault="00F853CE" w:rsidP="00BF44C4"/>
    <w:p w14:paraId="4E6FAF85" w14:textId="77777777" w:rsidR="00F853CE" w:rsidRDefault="00F853CE" w:rsidP="00BF44C4"/>
    <w:p w14:paraId="3B93232A" w14:textId="5C8895DD" w:rsidR="009D5F75" w:rsidRPr="00C86DDF" w:rsidRDefault="009D5F75" w:rsidP="009D5F75">
      <w:pPr>
        <w:pStyle w:val="Titre1"/>
        <w:rPr>
          <w:b/>
        </w:rPr>
      </w:pPr>
      <w:bookmarkStart w:id="1" w:name="_Toc203145339"/>
      <w:r w:rsidRPr="00C86DDF">
        <w:rPr>
          <w:b/>
        </w:rPr>
        <w:lastRenderedPageBreak/>
        <w:t>O</w:t>
      </w:r>
      <w:r w:rsidR="006E0CF4" w:rsidRPr="00C86DDF">
        <w:rPr>
          <w:b/>
        </w:rPr>
        <w:t>bjet du marché</w:t>
      </w:r>
      <w:bookmarkEnd w:id="1"/>
    </w:p>
    <w:p w14:paraId="7EEA3212" w14:textId="1B8F485B" w:rsidR="00A60201" w:rsidRPr="00A60201" w:rsidRDefault="006B15E9" w:rsidP="00A60201">
      <w:r w:rsidRPr="006B15E9">
        <w:t>Le présent marché a pour objet l</w:t>
      </w:r>
      <w:r w:rsidR="001F37D3">
        <w:t>’acquisition</w:t>
      </w:r>
      <w:r w:rsidRPr="006B15E9">
        <w:t xml:space="preserve"> </w:t>
      </w:r>
      <w:r w:rsidRPr="00D2248C">
        <w:t>d’un</w:t>
      </w:r>
      <w:r w:rsidR="00036B9F" w:rsidRPr="00D2248C">
        <w:t xml:space="preserve"> </w:t>
      </w:r>
      <w:r w:rsidR="00875ED9" w:rsidRPr="00D2248C">
        <w:t>diffractom</w:t>
      </w:r>
      <w:r w:rsidR="00CC3488" w:rsidRPr="00D2248C">
        <w:t xml:space="preserve">ètre </w:t>
      </w:r>
      <w:r w:rsidR="00BB255C">
        <w:t>à</w:t>
      </w:r>
      <w:r w:rsidR="0068251D" w:rsidRPr="00D2248C">
        <w:t xml:space="preserve"> rayons X</w:t>
      </w:r>
      <w:r w:rsidRPr="00D2248C">
        <w:t xml:space="preserve"> qui sera</w:t>
      </w:r>
      <w:r>
        <w:t xml:space="preserve"> installé dans </w:t>
      </w:r>
      <w:r w:rsidR="0068251D">
        <w:t>le laboratoire PIMM</w:t>
      </w:r>
      <w:r w:rsidRPr="006B15E9">
        <w:t xml:space="preserve"> </w:t>
      </w:r>
      <w:r w:rsidR="00BB255C">
        <w:t xml:space="preserve">(UMR CNRS 8006) </w:t>
      </w:r>
      <w:r w:rsidRPr="006B15E9">
        <w:t>de l'E</w:t>
      </w:r>
      <w:r w:rsidR="00BB255C">
        <w:t>cole Nationale Supérieure des Arts et Métiers</w:t>
      </w:r>
      <w:r w:rsidR="001B70B5">
        <w:t xml:space="preserve"> </w:t>
      </w:r>
      <w:r w:rsidRPr="006B15E9">
        <w:t>(</w:t>
      </w:r>
      <w:r w:rsidR="00BB255C">
        <w:t>ENSAM</w:t>
      </w:r>
      <w:r>
        <w:t>), Campus d</w:t>
      </w:r>
      <w:r w:rsidR="0068251D">
        <w:t>e PARIS</w:t>
      </w:r>
      <w:r w:rsidR="00F853CE">
        <w:t>.</w:t>
      </w:r>
    </w:p>
    <w:p w14:paraId="2AAB6523" w14:textId="5A04F066" w:rsidR="00273F6B" w:rsidRPr="00C86DDF" w:rsidRDefault="00273F6B" w:rsidP="00273F6B">
      <w:pPr>
        <w:pStyle w:val="Titre1"/>
        <w:rPr>
          <w:b/>
        </w:rPr>
      </w:pPr>
      <w:bookmarkStart w:id="2" w:name="_Toc203145340"/>
      <w:r w:rsidRPr="00C86DDF">
        <w:rPr>
          <w:b/>
        </w:rPr>
        <w:t>Présentation du campus d</w:t>
      </w:r>
      <w:r w:rsidR="000C2F25">
        <w:rPr>
          <w:b/>
        </w:rPr>
        <w:t>e PARIS</w:t>
      </w:r>
      <w:bookmarkEnd w:id="2"/>
    </w:p>
    <w:p w14:paraId="6B309633" w14:textId="24A16609" w:rsidR="00273F6B" w:rsidRDefault="00273F6B" w:rsidP="00273F6B">
      <w:pPr>
        <w:pStyle w:val="Titre2"/>
      </w:pPr>
      <w:bookmarkStart w:id="3" w:name="_Toc203145341"/>
      <w:r>
        <w:t>Identification du campus</w:t>
      </w:r>
      <w:bookmarkEnd w:id="3"/>
    </w:p>
    <w:p w14:paraId="5ED43A37" w14:textId="0365AED6" w:rsidR="00273F6B" w:rsidRDefault="00273F6B" w:rsidP="00273F6B"/>
    <w:p w14:paraId="7D319112" w14:textId="77777777" w:rsidR="00273F6B" w:rsidRDefault="00273F6B" w:rsidP="00273F6B">
      <w:r>
        <w:t>Lieu(x) d'exécution :</w:t>
      </w:r>
    </w:p>
    <w:tbl>
      <w:tblPr>
        <w:tblStyle w:val="Grilledutableau"/>
        <w:tblW w:w="0" w:type="auto"/>
        <w:tblLook w:val="04A0" w:firstRow="1" w:lastRow="0" w:firstColumn="1" w:lastColumn="0" w:noHBand="0" w:noVBand="1"/>
      </w:tblPr>
      <w:tblGrid>
        <w:gridCol w:w="3485"/>
      </w:tblGrid>
      <w:tr w:rsidR="00273F6B" w14:paraId="0228B94C" w14:textId="77777777" w:rsidTr="008D1F49">
        <w:tc>
          <w:tcPr>
            <w:tcW w:w="3485" w:type="dxa"/>
          </w:tcPr>
          <w:p w14:paraId="7197582C" w14:textId="77777777" w:rsidR="00273F6B" w:rsidRDefault="00273F6B" w:rsidP="008D1F49">
            <w:r>
              <w:t>ENSAM</w:t>
            </w:r>
          </w:p>
          <w:p w14:paraId="561E7AE8" w14:textId="197FCDE4" w:rsidR="00273F6B" w:rsidRPr="00272307" w:rsidRDefault="0068251D" w:rsidP="008D1F49">
            <w:pPr>
              <w:rPr>
                <w:b/>
              </w:rPr>
            </w:pPr>
            <w:r>
              <w:rPr>
                <w:b/>
              </w:rPr>
              <w:t>Laboratoire PIMM</w:t>
            </w:r>
          </w:p>
          <w:p w14:paraId="6A5DF7E9" w14:textId="67D7A668" w:rsidR="00273F6B" w:rsidRDefault="0068251D" w:rsidP="008D1F49">
            <w:r>
              <w:t>15</w:t>
            </w:r>
            <w:r w:rsidR="00676B4E">
              <w:t>5</w:t>
            </w:r>
            <w:r>
              <w:t>, bd de l’hôpital</w:t>
            </w:r>
          </w:p>
          <w:p w14:paraId="31FC997C" w14:textId="09B0C167" w:rsidR="00273F6B" w:rsidRDefault="0068251D" w:rsidP="008D1F49">
            <w:r>
              <w:t>75013 PARIS</w:t>
            </w:r>
          </w:p>
          <w:p w14:paraId="4298FCD8" w14:textId="77777777" w:rsidR="00273F6B" w:rsidRDefault="00273F6B" w:rsidP="008D1F49"/>
        </w:tc>
      </w:tr>
    </w:tbl>
    <w:p w14:paraId="6DD7CAFA" w14:textId="2E817D66" w:rsidR="00273F6B" w:rsidRDefault="00273F6B" w:rsidP="00273F6B"/>
    <w:p w14:paraId="38B483A7" w14:textId="77746AD7" w:rsidR="00273F6B" w:rsidRDefault="00273F6B" w:rsidP="00273F6B">
      <w:pPr>
        <w:pStyle w:val="Titre2"/>
      </w:pPr>
      <w:bookmarkStart w:id="4" w:name="_Toc203145342"/>
      <w:r w:rsidRPr="00273F6B">
        <w:t xml:space="preserve">Jours ouvrés du </w:t>
      </w:r>
      <w:r>
        <w:t>campus Arts et Métiers d</w:t>
      </w:r>
      <w:r w:rsidR="000C2F25">
        <w:t>e PARIS</w:t>
      </w:r>
      <w:bookmarkEnd w:id="4"/>
    </w:p>
    <w:p w14:paraId="7A185678" w14:textId="77777777" w:rsidR="004D67B9" w:rsidRPr="004D67B9" w:rsidRDefault="004D67B9" w:rsidP="004D67B9"/>
    <w:p w14:paraId="41C0AE9E" w14:textId="2E54E7FB" w:rsidR="00044E3E" w:rsidRDefault="00044E3E" w:rsidP="00044E3E">
      <w:r>
        <w:t>Les possibilités d’accès sur le site sont les jours et heures ouvrés du campus d</w:t>
      </w:r>
      <w:r w:rsidR="0068251D">
        <w:t>e PARIS</w:t>
      </w:r>
      <w:r>
        <w:t xml:space="preserve"> précisés de la façon suivante :</w:t>
      </w:r>
    </w:p>
    <w:tbl>
      <w:tblPr>
        <w:tblStyle w:val="Grilledutableau"/>
        <w:tblW w:w="0" w:type="auto"/>
        <w:tblLook w:val="04A0" w:firstRow="1" w:lastRow="0" w:firstColumn="1" w:lastColumn="0" w:noHBand="0" w:noVBand="1"/>
      </w:tblPr>
      <w:tblGrid>
        <w:gridCol w:w="3485"/>
        <w:gridCol w:w="3485"/>
        <w:gridCol w:w="3486"/>
      </w:tblGrid>
      <w:tr w:rsidR="00044E3E" w14:paraId="3B3E9F73" w14:textId="77777777" w:rsidTr="008D1F49">
        <w:tc>
          <w:tcPr>
            <w:tcW w:w="3485" w:type="dxa"/>
          </w:tcPr>
          <w:p w14:paraId="17F7A929" w14:textId="77777777" w:rsidR="00044E3E" w:rsidRDefault="00044E3E" w:rsidP="008D1F49"/>
        </w:tc>
        <w:tc>
          <w:tcPr>
            <w:tcW w:w="3485" w:type="dxa"/>
            <w:shd w:val="clear" w:color="auto" w:fill="D9D9D9" w:themeFill="background1" w:themeFillShade="D9"/>
          </w:tcPr>
          <w:p w14:paraId="1321417F" w14:textId="77777777" w:rsidR="00044E3E" w:rsidRDefault="00044E3E" w:rsidP="008D1F49">
            <w:pPr>
              <w:jc w:val="center"/>
            </w:pPr>
            <w:r>
              <w:t>de</w:t>
            </w:r>
          </w:p>
        </w:tc>
        <w:tc>
          <w:tcPr>
            <w:tcW w:w="3486" w:type="dxa"/>
            <w:shd w:val="clear" w:color="auto" w:fill="D9D9D9" w:themeFill="background1" w:themeFillShade="D9"/>
          </w:tcPr>
          <w:p w14:paraId="7DDA5011" w14:textId="77777777" w:rsidR="00044E3E" w:rsidRDefault="00044E3E" w:rsidP="008D1F49">
            <w:pPr>
              <w:jc w:val="center"/>
            </w:pPr>
            <w:r>
              <w:t>à</w:t>
            </w:r>
          </w:p>
        </w:tc>
      </w:tr>
      <w:tr w:rsidR="00044E3E" w14:paraId="13C53EC3" w14:textId="77777777" w:rsidTr="008D1F49">
        <w:tc>
          <w:tcPr>
            <w:tcW w:w="3485" w:type="dxa"/>
            <w:shd w:val="clear" w:color="auto" w:fill="D9D9D9" w:themeFill="background1" w:themeFillShade="D9"/>
          </w:tcPr>
          <w:p w14:paraId="6C77E19B" w14:textId="77777777" w:rsidR="00044E3E" w:rsidRDefault="00044E3E" w:rsidP="008D1F49">
            <w:r>
              <w:t>LUNDI</w:t>
            </w:r>
          </w:p>
        </w:tc>
        <w:tc>
          <w:tcPr>
            <w:tcW w:w="3485" w:type="dxa"/>
          </w:tcPr>
          <w:p w14:paraId="4E16E78D" w14:textId="77777777" w:rsidR="00044E3E" w:rsidRDefault="00044E3E" w:rsidP="008D1F49">
            <w:pPr>
              <w:jc w:val="center"/>
            </w:pPr>
            <w:r>
              <w:t>8h00</w:t>
            </w:r>
          </w:p>
        </w:tc>
        <w:tc>
          <w:tcPr>
            <w:tcW w:w="3486" w:type="dxa"/>
          </w:tcPr>
          <w:p w14:paraId="5FBDE9F5" w14:textId="462174E9" w:rsidR="00044E3E" w:rsidRDefault="00987F10" w:rsidP="008D1F49">
            <w:pPr>
              <w:jc w:val="center"/>
            </w:pPr>
            <w:r>
              <w:t>18h00</w:t>
            </w:r>
          </w:p>
        </w:tc>
      </w:tr>
      <w:tr w:rsidR="00044E3E" w14:paraId="18C348F4" w14:textId="77777777" w:rsidTr="008D1F49">
        <w:tc>
          <w:tcPr>
            <w:tcW w:w="3485" w:type="dxa"/>
            <w:shd w:val="clear" w:color="auto" w:fill="D9D9D9" w:themeFill="background1" w:themeFillShade="D9"/>
          </w:tcPr>
          <w:p w14:paraId="110581C1" w14:textId="77777777" w:rsidR="00044E3E" w:rsidRDefault="00044E3E" w:rsidP="008D1F49">
            <w:r>
              <w:t>MARDI</w:t>
            </w:r>
          </w:p>
        </w:tc>
        <w:tc>
          <w:tcPr>
            <w:tcW w:w="3485" w:type="dxa"/>
          </w:tcPr>
          <w:p w14:paraId="1B4F8476" w14:textId="77777777" w:rsidR="00044E3E" w:rsidRDefault="00044E3E" w:rsidP="008D1F49">
            <w:pPr>
              <w:jc w:val="center"/>
            </w:pPr>
            <w:r>
              <w:t>8h00</w:t>
            </w:r>
          </w:p>
        </w:tc>
        <w:tc>
          <w:tcPr>
            <w:tcW w:w="3486" w:type="dxa"/>
          </w:tcPr>
          <w:p w14:paraId="549950F2" w14:textId="1C0A6CB4" w:rsidR="00044E3E" w:rsidRDefault="00987F10" w:rsidP="008D1F49">
            <w:pPr>
              <w:jc w:val="center"/>
            </w:pPr>
            <w:r>
              <w:t>18h00</w:t>
            </w:r>
          </w:p>
        </w:tc>
      </w:tr>
      <w:tr w:rsidR="00044E3E" w14:paraId="75C6B335" w14:textId="77777777" w:rsidTr="008D1F49">
        <w:tc>
          <w:tcPr>
            <w:tcW w:w="3485" w:type="dxa"/>
            <w:shd w:val="clear" w:color="auto" w:fill="D9D9D9" w:themeFill="background1" w:themeFillShade="D9"/>
          </w:tcPr>
          <w:p w14:paraId="16D287D8" w14:textId="77777777" w:rsidR="00044E3E" w:rsidRDefault="00044E3E" w:rsidP="008D1F49">
            <w:r>
              <w:t>MERCREDI</w:t>
            </w:r>
          </w:p>
        </w:tc>
        <w:tc>
          <w:tcPr>
            <w:tcW w:w="3485" w:type="dxa"/>
          </w:tcPr>
          <w:p w14:paraId="25B21CB9" w14:textId="77777777" w:rsidR="00044E3E" w:rsidRDefault="00044E3E" w:rsidP="008D1F49">
            <w:pPr>
              <w:jc w:val="center"/>
            </w:pPr>
            <w:r>
              <w:t>8h00</w:t>
            </w:r>
          </w:p>
        </w:tc>
        <w:tc>
          <w:tcPr>
            <w:tcW w:w="3486" w:type="dxa"/>
          </w:tcPr>
          <w:p w14:paraId="3D04A1F9" w14:textId="56F908DC" w:rsidR="00044E3E" w:rsidRDefault="00987F10" w:rsidP="008D1F49">
            <w:pPr>
              <w:jc w:val="center"/>
            </w:pPr>
            <w:r>
              <w:t>18h00</w:t>
            </w:r>
          </w:p>
        </w:tc>
      </w:tr>
      <w:tr w:rsidR="00044E3E" w14:paraId="707EA54E" w14:textId="77777777" w:rsidTr="008D1F49">
        <w:tc>
          <w:tcPr>
            <w:tcW w:w="3485" w:type="dxa"/>
            <w:shd w:val="clear" w:color="auto" w:fill="D9D9D9" w:themeFill="background1" w:themeFillShade="D9"/>
          </w:tcPr>
          <w:p w14:paraId="62D5EBB7" w14:textId="77777777" w:rsidR="00044E3E" w:rsidRDefault="00044E3E" w:rsidP="008D1F49">
            <w:r>
              <w:t>JEUDI</w:t>
            </w:r>
          </w:p>
        </w:tc>
        <w:tc>
          <w:tcPr>
            <w:tcW w:w="3485" w:type="dxa"/>
          </w:tcPr>
          <w:p w14:paraId="43C0C83C" w14:textId="77777777" w:rsidR="00044E3E" w:rsidRDefault="00044E3E" w:rsidP="008D1F49">
            <w:pPr>
              <w:jc w:val="center"/>
            </w:pPr>
            <w:r>
              <w:t>8h00</w:t>
            </w:r>
          </w:p>
        </w:tc>
        <w:tc>
          <w:tcPr>
            <w:tcW w:w="3486" w:type="dxa"/>
          </w:tcPr>
          <w:p w14:paraId="55CE9032" w14:textId="2AD5C71A" w:rsidR="00044E3E" w:rsidRDefault="00987F10" w:rsidP="008D1F49">
            <w:pPr>
              <w:jc w:val="center"/>
            </w:pPr>
            <w:r>
              <w:t>18h00</w:t>
            </w:r>
          </w:p>
        </w:tc>
      </w:tr>
      <w:tr w:rsidR="00044E3E" w14:paraId="73E26902" w14:textId="77777777" w:rsidTr="008D1F49">
        <w:tc>
          <w:tcPr>
            <w:tcW w:w="3485" w:type="dxa"/>
            <w:shd w:val="clear" w:color="auto" w:fill="D9D9D9" w:themeFill="background1" w:themeFillShade="D9"/>
          </w:tcPr>
          <w:p w14:paraId="459884B1" w14:textId="77777777" w:rsidR="00044E3E" w:rsidRDefault="00044E3E" w:rsidP="008D1F49">
            <w:r>
              <w:t>VENDREDI</w:t>
            </w:r>
          </w:p>
        </w:tc>
        <w:tc>
          <w:tcPr>
            <w:tcW w:w="3485" w:type="dxa"/>
          </w:tcPr>
          <w:p w14:paraId="07274EC0" w14:textId="77777777" w:rsidR="00044E3E" w:rsidRDefault="00044E3E" w:rsidP="008D1F49">
            <w:pPr>
              <w:jc w:val="center"/>
            </w:pPr>
            <w:r>
              <w:t>8h00</w:t>
            </w:r>
          </w:p>
        </w:tc>
        <w:tc>
          <w:tcPr>
            <w:tcW w:w="3486" w:type="dxa"/>
          </w:tcPr>
          <w:p w14:paraId="0A04C411" w14:textId="6643E87D" w:rsidR="00044E3E" w:rsidRDefault="00987F10" w:rsidP="008D1F49">
            <w:pPr>
              <w:jc w:val="center"/>
            </w:pPr>
            <w:r>
              <w:t>18h00</w:t>
            </w:r>
          </w:p>
        </w:tc>
      </w:tr>
    </w:tbl>
    <w:p w14:paraId="33715AE9" w14:textId="757C9199" w:rsidR="00044E3E" w:rsidRDefault="004F7E7C" w:rsidP="00273F6B">
      <w:r>
        <w:t>Les accès sur le campus Arts et Métiers doivent faire l’objet d’un accord préalable du responsable d</w:t>
      </w:r>
      <w:r w:rsidR="0068251D">
        <w:t xml:space="preserve">u </w:t>
      </w:r>
      <w:r w:rsidR="00BF22CE">
        <w:t>marché</w:t>
      </w:r>
      <w:r>
        <w:t>.</w:t>
      </w:r>
    </w:p>
    <w:p w14:paraId="46EA8F3F" w14:textId="77777777" w:rsidR="00C202CA" w:rsidRPr="00273F6B" w:rsidRDefault="00C202CA" w:rsidP="00273F6B"/>
    <w:p w14:paraId="582F58B7" w14:textId="684A45FB" w:rsidR="00131413" w:rsidRPr="00C86DDF" w:rsidRDefault="00131413" w:rsidP="00131413">
      <w:pPr>
        <w:pStyle w:val="Titre1"/>
        <w:rPr>
          <w:b/>
        </w:rPr>
      </w:pPr>
      <w:bookmarkStart w:id="5" w:name="_Toc203145343"/>
      <w:r w:rsidRPr="00C86DDF">
        <w:rPr>
          <w:b/>
        </w:rPr>
        <w:t>Description de la solution souhaitée</w:t>
      </w:r>
      <w:bookmarkEnd w:id="5"/>
    </w:p>
    <w:p w14:paraId="39C50BA2" w14:textId="7189DCFF" w:rsidR="00F5780F" w:rsidRDefault="00131413" w:rsidP="00F5780F">
      <w:pPr>
        <w:pStyle w:val="Titre2"/>
      </w:pPr>
      <w:bookmarkStart w:id="6" w:name="_Toc203145344"/>
      <w:r>
        <w:t>Généralités</w:t>
      </w:r>
      <w:bookmarkEnd w:id="6"/>
    </w:p>
    <w:p w14:paraId="52EBA632" w14:textId="14442B95" w:rsidR="00F5780F" w:rsidRDefault="00F5780F" w:rsidP="00F5780F">
      <w:r>
        <w:t xml:space="preserve">Dans le cadre de son activité de </w:t>
      </w:r>
      <w:r w:rsidRPr="005635CF">
        <w:t xml:space="preserve">recherche sur les </w:t>
      </w:r>
      <w:r w:rsidR="0068251D" w:rsidRPr="005635CF">
        <w:t>matériaux</w:t>
      </w:r>
      <w:r w:rsidR="00586CDC" w:rsidRPr="005635CF">
        <w:t xml:space="preserve"> polycristallins</w:t>
      </w:r>
      <w:r w:rsidRPr="005635CF">
        <w:t xml:space="preserve">, le </w:t>
      </w:r>
      <w:r w:rsidR="0068251D" w:rsidRPr="005635CF">
        <w:rPr>
          <w:b/>
        </w:rPr>
        <w:t>laboratoire PIMM (Procédés et Ingénierie en mécanique et matériaux</w:t>
      </w:r>
      <w:r w:rsidR="005635CF" w:rsidRPr="005635CF">
        <w:rPr>
          <w:b/>
        </w:rPr>
        <w:t>)</w:t>
      </w:r>
      <w:r w:rsidRPr="005635CF">
        <w:t xml:space="preserve"> </w:t>
      </w:r>
      <w:r w:rsidR="00874178" w:rsidRPr="00874178">
        <w:rPr>
          <w:b/>
          <w:bCs/>
        </w:rPr>
        <w:t>UMR CNRS 8006</w:t>
      </w:r>
      <w:r w:rsidR="00874178">
        <w:t xml:space="preserve"> </w:t>
      </w:r>
      <w:r w:rsidRPr="005635CF">
        <w:t>souhaite</w:t>
      </w:r>
      <w:r>
        <w:t xml:space="preserve"> faire l’acquisition </w:t>
      </w:r>
      <w:r w:rsidR="0068251D">
        <w:t xml:space="preserve">d’un </w:t>
      </w:r>
      <w:r w:rsidR="005635CF">
        <w:t>diffracto</w:t>
      </w:r>
      <w:r w:rsidR="00586CDC">
        <w:t xml:space="preserve">mètre </w:t>
      </w:r>
      <w:r w:rsidR="005635CF">
        <w:t>à</w:t>
      </w:r>
      <w:r w:rsidR="0068251D">
        <w:t xml:space="preserve"> rayons X</w:t>
      </w:r>
      <w:r>
        <w:t xml:space="preserve">. Le présent cahier des charges concerne la fourniture, la livraison, l’installation, la mise en service ainsi que la formation à l’utilisation </w:t>
      </w:r>
      <w:r w:rsidR="0068251D">
        <w:t>de ce</w:t>
      </w:r>
      <w:r w:rsidR="00586CDC">
        <w:t>t</w:t>
      </w:r>
      <w:r w:rsidR="0068251D">
        <w:t xml:space="preserve"> </w:t>
      </w:r>
      <w:r w:rsidR="002E7254">
        <w:t>instrument</w:t>
      </w:r>
      <w:r>
        <w:t>.</w:t>
      </w:r>
    </w:p>
    <w:p w14:paraId="32E3A4BE" w14:textId="1CA94BB2" w:rsidR="00F5780F" w:rsidRDefault="00F5780F" w:rsidP="00F5780F">
      <w:r w:rsidRPr="00F2184D">
        <w:t xml:space="preserve">Cet équipement sera dédié à la </w:t>
      </w:r>
      <w:r w:rsidR="0068251D" w:rsidRPr="00F2184D">
        <w:t xml:space="preserve">caractérisation de matériaux </w:t>
      </w:r>
      <w:r w:rsidR="002E7254" w:rsidRPr="00F2184D">
        <w:t>polycristallins (métalliques et céramiques</w:t>
      </w:r>
      <w:r w:rsidR="00E45742" w:rsidRPr="00F2184D">
        <w:t xml:space="preserve"> essentiellement)</w:t>
      </w:r>
      <w:r w:rsidR="0068251D" w:rsidRPr="00F2184D">
        <w:t>.</w:t>
      </w:r>
      <w:r>
        <w:t xml:space="preserve"> Il sera utilisé à des fins de recherches scientifiques, technologiques ainsi que dans le cadre d’enseignements délivrés à </w:t>
      </w:r>
      <w:r w:rsidR="00BB255C">
        <w:t>l’ENSAM</w:t>
      </w:r>
      <w:r>
        <w:t>. Il doit être conforme au présent CCTP.</w:t>
      </w:r>
    </w:p>
    <w:p w14:paraId="14B9C9B9" w14:textId="77777777" w:rsidR="00F5780F" w:rsidRPr="00F5780F" w:rsidRDefault="00F5780F" w:rsidP="00F5780F"/>
    <w:p w14:paraId="15247847" w14:textId="55B35895" w:rsidR="00E27CB0" w:rsidRDefault="00E27CB0" w:rsidP="00E27CB0">
      <w:pPr>
        <w:pStyle w:val="Titre2"/>
      </w:pPr>
      <w:bookmarkStart w:id="7" w:name="_Toc203145345"/>
      <w:r>
        <w:t>Prestations</w:t>
      </w:r>
      <w:bookmarkEnd w:id="7"/>
    </w:p>
    <w:p w14:paraId="5C5A2AD6" w14:textId="4019CA85" w:rsidR="00E27CB0" w:rsidRDefault="00E27CB0" w:rsidP="00E27CB0"/>
    <w:p w14:paraId="5DD98483" w14:textId="5F119BF6" w:rsidR="00E27CB0" w:rsidRPr="00E27CB0" w:rsidRDefault="00E27CB0" w:rsidP="00E27CB0">
      <w:pPr>
        <w:rPr>
          <w:u w:val="single"/>
        </w:rPr>
      </w:pPr>
      <w:r w:rsidRPr="00E27CB0">
        <w:rPr>
          <w:u w:val="single"/>
        </w:rPr>
        <w:t>Est à la charge de l’ENSAM :</w:t>
      </w:r>
    </w:p>
    <w:p w14:paraId="4EA41457" w14:textId="77777777" w:rsidR="00CD1BC6" w:rsidRDefault="00E27CB0" w:rsidP="00CD1BC6">
      <w:pPr>
        <w:pStyle w:val="Paragraphedeliste"/>
        <w:numPr>
          <w:ilvl w:val="0"/>
          <w:numId w:val="24"/>
        </w:numPr>
        <w:ind w:left="714" w:hanging="357"/>
      </w:pPr>
      <w:r>
        <w:t>La préparation du site d’implantation (balisage au sol, délimitation de l’encombrement…)</w:t>
      </w:r>
    </w:p>
    <w:p w14:paraId="755826DB" w14:textId="77777777" w:rsidR="00CD1BC6" w:rsidRDefault="00BF22CE" w:rsidP="00CD1BC6">
      <w:pPr>
        <w:pStyle w:val="Paragraphedeliste"/>
        <w:numPr>
          <w:ilvl w:val="0"/>
          <w:numId w:val="24"/>
        </w:numPr>
        <w:ind w:left="714" w:hanging="357"/>
      </w:pPr>
      <w:r>
        <w:lastRenderedPageBreak/>
        <w:t>Mise en place de la climatisation</w:t>
      </w:r>
    </w:p>
    <w:p w14:paraId="45D8C890" w14:textId="23761E8B" w:rsidR="00E27CB0" w:rsidRDefault="00E27CB0" w:rsidP="00CD1BC6">
      <w:pPr>
        <w:pStyle w:val="Paragraphedeliste"/>
        <w:numPr>
          <w:ilvl w:val="0"/>
          <w:numId w:val="24"/>
        </w:numPr>
        <w:ind w:left="714" w:hanging="357"/>
      </w:pPr>
      <w:r>
        <w:t>Le réseau informatique</w:t>
      </w:r>
      <w:r w:rsidR="00B34881">
        <w:t>,</w:t>
      </w:r>
      <w:r w:rsidR="00BF22CE">
        <w:t xml:space="preserve"> électrique</w:t>
      </w:r>
      <w:r w:rsidR="00B34881">
        <w:t xml:space="preserve">, et </w:t>
      </w:r>
      <w:r w:rsidR="001409DD">
        <w:t xml:space="preserve">les </w:t>
      </w:r>
      <w:r w:rsidR="00B34881">
        <w:t>divers fluides (air comprimé, gaz neutre, eau de refroidissement)</w:t>
      </w:r>
    </w:p>
    <w:p w14:paraId="4D63DF35" w14:textId="77777777" w:rsidR="00E27CB0" w:rsidRDefault="00E27CB0" w:rsidP="00E27CB0"/>
    <w:p w14:paraId="332C9708" w14:textId="77777777" w:rsidR="00E27CB0" w:rsidRPr="00E27CB0" w:rsidRDefault="00E27CB0" w:rsidP="00E27CB0">
      <w:pPr>
        <w:rPr>
          <w:u w:val="single"/>
        </w:rPr>
      </w:pPr>
      <w:r w:rsidRPr="00E27CB0">
        <w:rPr>
          <w:u w:val="single"/>
        </w:rPr>
        <w:t>Est à la charge du fournisseur :</w:t>
      </w:r>
    </w:p>
    <w:p w14:paraId="53953086" w14:textId="24979D57" w:rsidR="002C6AC6" w:rsidRDefault="002C6AC6" w:rsidP="00727CEC">
      <w:pPr>
        <w:pStyle w:val="Paragraphedeliste"/>
        <w:numPr>
          <w:ilvl w:val="0"/>
          <w:numId w:val="24"/>
        </w:numPr>
      </w:pPr>
      <w:r>
        <w:t>Le déchargement</w:t>
      </w:r>
      <w:r w:rsidR="000E6100">
        <w:t>,</w:t>
      </w:r>
      <w:r>
        <w:t xml:space="preserve"> transport</w:t>
      </w:r>
      <w:r w:rsidR="00231763">
        <w:t xml:space="preserve"> à pied d’</w:t>
      </w:r>
      <w:r w:rsidR="000E6100">
        <w:t>œuvre, et mise sur le site.</w:t>
      </w:r>
    </w:p>
    <w:p w14:paraId="44C63BDF" w14:textId="5E09D14A" w:rsidR="00E27CB0" w:rsidRDefault="00E27CB0" w:rsidP="00727CEC">
      <w:pPr>
        <w:pStyle w:val="Paragraphedeliste"/>
        <w:numPr>
          <w:ilvl w:val="0"/>
          <w:numId w:val="24"/>
        </w:numPr>
      </w:pPr>
      <w:r>
        <w:t>Le fournisseur assure le montage, la mise en place de tous les éléments de sécurité nécessaires ainsi que la mise en service de sa fourniture</w:t>
      </w:r>
    </w:p>
    <w:p w14:paraId="40685C05" w14:textId="3B5F9CA9" w:rsidR="00BB255C" w:rsidRDefault="008E61A1" w:rsidP="00727CEC">
      <w:pPr>
        <w:pStyle w:val="Paragraphedeliste"/>
        <w:numPr>
          <w:ilvl w:val="0"/>
          <w:numId w:val="24"/>
        </w:numPr>
      </w:pPr>
      <w:r>
        <w:t>Le</w:t>
      </w:r>
      <w:r w:rsidR="00BB255C">
        <w:t xml:space="preserve"> réglage / l’alignement de l’équipement</w:t>
      </w:r>
    </w:p>
    <w:p w14:paraId="6CE07D1B" w14:textId="21E5D530" w:rsidR="00727CEC" w:rsidRDefault="00727CEC" w:rsidP="00727CEC">
      <w:pPr>
        <w:pStyle w:val="Paragraphedeliste"/>
        <w:numPr>
          <w:ilvl w:val="0"/>
          <w:numId w:val="24"/>
        </w:numPr>
      </w:pPr>
      <w:r w:rsidRPr="00727CEC">
        <w:t>Le câblage électrique entre le réseau et le sectionneur général de l’installation</w:t>
      </w:r>
      <w:r>
        <w:t>.</w:t>
      </w:r>
    </w:p>
    <w:p w14:paraId="03F3C3BD" w14:textId="04C2F296" w:rsidR="00E27CB0" w:rsidRDefault="00E27CB0" w:rsidP="00727CEC">
      <w:pPr>
        <w:pStyle w:val="Paragraphedeliste"/>
        <w:numPr>
          <w:ilvl w:val="0"/>
          <w:numId w:val="24"/>
        </w:numPr>
      </w:pPr>
      <w:r>
        <w:t>Le fournisseur assure la mise en sécurité de la machine et des utilisateurs conformément aux réglementations en vigueur.</w:t>
      </w:r>
    </w:p>
    <w:p w14:paraId="06ADC1CE" w14:textId="39AEF22E" w:rsidR="006E0CF4" w:rsidRDefault="00E27CB0" w:rsidP="006E0CF4">
      <w:pPr>
        <w:pStyle w:val="Paragraphedeliste"/>
        <w:numPr>
          <w:ilvl w:val="0"/>
          <w:numId w:val="24"/>
        </w:numPr>
      </w:pPr>
      <w:r>
        <w:t xml:space="preserve">Le fournisseur devra être autonome sur son chantier et particulièrement en ce qui concerne l’outillage nécessaire à la réalisation de la tâche. L’ENSAM pourra néanmoins dégager un technicien ou un ingénieur pour assurer le suivi de l’installation et de la mise en service de </w:t>
      </w:r>
      <w:r w:rsidR="00BF22CE">
        <w:t>l’instrument</w:t>
      </w:r>
    </w:p>
    <w:p w14:paraId="2880F0E3" w14:textId="078D9094" w:rsidR="003F776F" w:rsidRPr="00C53B06" w:rsidRDefault="003F776F" w:rsidP="006E0CF4">
      <w:pPr>
        <w:pStyle w:val="Paragraphedeliste"/>
        <w:numPr>
          <w:ilvl w:val="0"/>
          <w:numId w:val="24"/>
        </w:numPr>
      </w:pPr>
      <w:r w:rsidRPr="00C53B06">
        <w:t xml:space="preserve">La fourniture d’un rapport </w:t>
      </w:r>
      <w:r w:rsidR="0037774F" w:rsidRPr="00C53B06">
        <w:t xml:space="preserve">technique certifiant la conformité de l’équipement </w:t>
      </w:r>
      <w:r w:rsidR="00FE2433" w:rsidRPr="00C53B06">
        <w:t xml:space="preserve">vis-à-vis du cahier des charges, </w:t>
      </w:r>
      <w:r w:rsidR="00C53B06" w:rsidRPr="00C53B06">
        <w:t>notamment l’</w:t>
      </w:r>
      <w:r w:rsidRPr="00C53B06">
        <w:t>étalonnage</w:t>
      </w:r>
      <w:r w:rsidR="006E135A" w:rsidRPr="00C53B06">
        <w:t xml:space="preserve"> du </w:t>
      </w:r>
      <w:r w:rsidR="009F4379" w:rsidRPr="00C53B06">
        <w:t>diffracto</w:t>
      </w:r>
      <w:r w:rsidR="006E135A" w:rsidRPr="00C53B06">
        <w:t xml:space="preserve">mètre </w:t>
      </w:r>
      <w:r w:rsidR="00C53B06" w:rsidRPr="00C53B06">
        <w:t xml:space="preserve">et la </w:t>
      </w:r>
      <w:r w:rsidR="006E135A" w:rsidRPr="00C53B06">
        <w:t xml:space="preserve">caractérisation de la sphère de </w:t>
      </w:r>
      <w:r w:rsidR="00407BAA" w:rsidRPr="00C53B06">
        <w:t>confusion</w:t>
      </w:r>
      <w:r w:rsidR="00C53B06" w:rsidRPr="00C53B06">
        <w:t xml:space="preserve"> </w:t>
      </w:r>
      <w:r w:rsidR="002A4907" w:rsidRPr="00C53B06">
        <w:t>après</w:t>
      </w:r>
      <w:r w:rsidR="002C6AC6" w:rsidRPr="00C53B06">
        <w:t xml:space="preserve"> installation</w:t>
      </w:r>
    </w:p>
    <w:p w14:paraId="5E25CB17" w14:textId="2E9F2D20" w:rsidR="00013C9E" w:rsidRPr="009F0B04" w:rsidRDefault="009F0B04" w:rsidP="009F0B04">
      <w:pPr>
        <w:pStyle w:val="Titre1"/>
        <w:rPr>
          <w:b/>
        </w:rPr>
      </w:pPr>
      <w:bookmarkStart w:id="8" w:name="_Toc203145346"/>
      <w:r w:rsidRPr="009F0B04">
        <w:rPr>
          <w:b/>
        </w:rPr>
        <w:t>Dispositions techniques générales</w:t>
      </w:r>
      <w:bookmarkEnd w:id="8"/>
    </w:p>
    <w:p w14:paraId="04A71083" w14:textId="5DB41D2A" w:rsidR="00B56362" w:rsidRDefault="00BB4F06" w:rsidP="00805BE3">
      <w:pPr>
        <w:pStyle w:val="Titre2"/>
      </w:pPr>
      <w:bookmarkStart w:id="9" w:name="_Toc203145347"/>
      <w:r>
        <w:t>Conditions d’exécution</w:t>
      </w:r>
      <w:bookmarkEnd w:id="9"/>
    </w:p>
    <w:p w14:paraId="4D0351C4" w14:textId="587F82FF" w:rsidR="00FD0D15" w:rsidRDefault="00F54D2C" w:rsidP="00FD0D15">
      <w:r>
        <w:t xml:space="preserve">Le </w:t>
      </w:r>
      <w:r w:rsidR="00FD0D15">
        <w:t>titulaire</w:t>
      </w:r>
      <w:r w:rsidR="00A02650">
        <w:t xml:space="preserve"> </w:t>
      </w:r>
      <w:r w:rsidR="00FD0D15">
        <w:t>s’accorde avec le référent</w:t>
      </w:r>
      <w:r w:rsidR="00A02650">
        <w:t xml:space="preserve"> technique</w:t>
      </w:r>
      <w:r w:rsidR="00FD0D15">
        <w:t xml:space="preserve"> attitré</w:t>
      </w:r>
      <w:r w:rsidR="00A02650">
        <w:t xml:space="preserve"> du campus d</w:t>
      </w:r>
      <w:r w:rsidR="000C2F25">
        <w:t>e PARIS</w:t>
      </w:r>
      <w:r w:rsidR="00FD0D15">
        <w:t> :</w:t>
      </w:r>
    </w:p>
    <w:p w14:paraId="342D5E16" w14:textId="77777777" w:rsidR="00FD0D15" w:rsidRDefault="00FD0D15" w:rsidP="00FD0D15">
      <w:pPr>
        <w:pStyle w:val="Paragraphedeliste"/>
        <w:numPr>
          <w:ilvl w:val="0"/>
          <w:numId w:val="8"/>
        </w:numPr>
      </w:pPr>
      <w:r>
        <w:t>Sur les possibilités d’accès pendant les jours et heures ouvrés du titulaire et d</w:t>
      </w:r>
      <w:r w:rsidR="009612F0">
        <w:t>es campus</w:t>
      </w:r>
      <w:r>
        <w:t>.</w:t>
      </w:r>
    </w:p>
    <w:p w14:paraId="2956FF6F" w14:textId="161A99E3" w:rsidR="00FD0D15" w:rsidRDefault="00FD0D15" w:rsidP="00FD0D15">
      <w:pPr>
        <w:pStyle w:val="Paragraphedeliste"/>
        <w:numPr>
          <w:ilvl w:val="0"/>
          <w:numId w:val="8"/>
        </w:numPr>
      </w:pPr>
      <w:r>
        <w:t xml:space="preserve">Sur les conditions à mettre en œuvre pour réaliser en milieu occupé, les interventions </w:t>
      </w:r>
      <w:r w:rsidR="0033079B">
        <w:t xml:space="preserve">de livraison, d’installation et de mise en service de </w:t>
      </w:r>
      <w:r w:rsidR="00BF22CE">
        <w:t>l’instrument</w:t>
      </w:r>
      <w:r>
        <w:t xml:space="preserve"> </w:t>
      </w:r>
      <w:r w:rsidR="009D091A">
        <w:t xml:space="preserve">en intégrant la mise en place de protection et de signalétique permettant de ne </w:t>
      </w:r>
      <w:r w:rsidR="006E0CF4">
        <w:t>pas perturber le fonctionnement des ateliers et plateformes technologiques.</w:t>
      </w:r>
    </w:p>
    <w:p w14:paraId="567DD956" w14:textId="5FD26D0A" w:rsidR="00813CAD" w:rsidRDefault="00813CAD" w:rsidP="00813CAD">
      <w:pPr>
        <w:pStyle w:val="Titre2"/>
      </w:pPr>
      <w:bookmarkStart w:id="10" w:name="_Toc203145348"/>
      <w:r>
        <w:t>Jours ouvrés d’exécution</w:t>
      </w:r>
      <w:bookmarkEnd w:id="10"/>
    </w:p>
    <w:p w14:paraId="44D93BE9" w14:textId="0055BC44" w:rsidR="00813CAD" w:rsidRDefault="00F43334" w:rsidP="00317848">
      <w:pPr>
        <w:jc w:val="both"/>
      </w:pPr>
      <w:r>
        <w:t xml:space="preserve">L’installation de </w:t>
      </w:r>
      <w:r w:rsidR="00BF22CE">
        <w:t xml:space="preserve">l’instrument </w:t>
      </w:r>
      <w:r w:rsidR="00112C28">
        <w:t xml:space="preserve">est </w:t>
      </w:r>
      <w:r w:rsidR="00900AC4">
        <w:t>effectuée</w:t>
      </w:r>
      <w:r w:rsidR="00112C28">
        <w:t xml:space="preserve"> pendant les jours ouvrés des campus définis à l’onglet </w:t>
      </w:r>
      <w:r w:rsidR="00112C28" w:rsidRPr="00900AC4">
        <w:rPr>
          <w:b/>
        </w:rPr>
        <w:t>2.3</w:t>
      </w:r>
      <w:r w:rsidR="00112C28">
        <w:t xml:space="preserve"> et aux heures ouvrées du titulaire. Les dates d’intervention doivent </w:t>
      </w:r>
      <w:r>
        <w:t>être retenues en accord avec le</w:t>
      </w:r>
      <w:r w:rsidR="00112C28">
        <w:t xml:space="preserve"> responsable</w:t>
      </w:r>
      <w:r>
        <w:t xml:space="preserve"> technique du </w:t>
      </w:r>
      <w:r w:rsidR="00112C28">
        <w:t>campus Arts et Métiers</w:t>
      </w:r>
      <w:r>
        <w:t xml:space="preserve"> </w:t>
      </w:r>
      <w:r w:rsidR="003E62D1">
        <w:t>de PARIS</w:t>
      </w:r>
      <w:r w:rsidR="00112C28">
        <w:t>. Les opérations génératrices de bruit sont réalisées suivant un horaire obligatoirement défini en acco</w:t>
      </w:r>
      <w:r>
        <w:t>rd avec le responsable technique</w:t>
      </w:r>
      <w:r w:rsidR="00112C28">
        <w:t xml:space="preserve"> si nécessaire, en dehors de la présence des élèves.</w:t>
      </w:r>
    </w:p>
    <w:p w14:paraId="725267DF" w14:textId="247EE0E7" w:rsidR="00E43983" w:rsidRDefault="00E43983" w:rsidP="00813CAD"/>
    <w:p w14:paraId="3286C0D5" w14:textId="117ECCDF" w:rsidR="00E43983" w:rsidRDefault="00E43983" w:rsidP="00E43983">
      <w:pPr>
        <w:pStyle w:val="Titre2"/>
      </w:pPr>
      <w:bookmarkStart w:id="11" w:name="_Toc203145349"/>
      <w:r>
        <w:t>Plan de prévention aux risques</w:t>
      </w:r>
      <w:bookmarkEnd w:id="11"/>
    </w:p>
    <w:p w14:paraId="64B7DAE9" w14:textId="1D719A57" w:rsidR="00396890" w:rsidRDefault="00396890" w:rsidP="00317848">
      <w:pPr>
        <w:jc w:val="both"/>
      </w:pPr>
      <w:r>
        <w:t>Préalablement à toutes interventions, un plan de prévention</w:t>
      </w:r>
      <w:r w:rsidR="00BF7F0B">
        <w:t xml:space="preserve"> est établi</w:t>
      </w:r>
      <w:r w:rsidR="00F43334">
        <w:t xml:space="preserve"> par le titulaire avec le responsable technique et le conseiller de prévention du</w:t>
      </w:r>
      <w:r>
        <w:t xml:space="preserve"> campus</w:t>
      </w:r>
      <w:r w:rsidR="00F43334">
        <w:t xml:space="preserve"> d</w:t>
      </w:r>
      <w:r w:rsidR="00CF3AA9">
        <w:t>e PARIS</w:t>
      </w:r>
      <w:r>
        <w:t>. Celui-ci intègre les c</w:t>
      </w:r>
      <w:r w:rsidR="00F43334">
        <w:t>ontraintes et spécifications du</w:t>
      </w:r>
      <w:r>
        <w:t xml:space="preserve"> campus en relation avec les interventions réalisées par le</w:t>
      </w:r>
      <w:r w:rsidR="00F43334">
        <w:t xml:space="preserve"> titulaire</w:t>
      </w:r>
      <w:r>
        <w:t>. Il peut être modifié par voie d’avenants en fonction de l’évolution de l’occu</w:t>
      </w:r>
      <w:r w:rsidR="00F43334">
        <w:t>pation du</w:t>
      </w:r>
      <w:r>
        <w:t xml:space="preserve"> campus par d’autres intervenants.</w:t>
      </w:r>
    </w:p>
    <w:p w14:paraId="0EFB3294" w14:textId="5475BB1D" w:rsidR="00F3554E" w:rsidRDefault="00F3554E" w:rsidP="00E43983"/>
    <w:p w14:paraId="43983262" w14:textId="4812CD95" w:rsidR="00F85C66" w:rsidRDefault="00F85C66" w:rsidP="00F85C66">
      <w:pPr>
        <w:pStyle w:val="Titre2"/>
      </w:pPr>
      <w:bookmarkStart w:id="12" w:name="_Toc203145350"/>
      <w:r>
        <w:t>Risque chimique</w:t>
      </w:r>
      <w:bookmarkEnd w:id="12"/>
    </w:p>
    <w:p w14:paraId="3A14CB33" w14:textId="3535F994" w:rsidR="00F85C66" w:rsidRDefault="00F85C66" w:rsidP="00F85C66">
      <w:r>
        <w:t>En cas d’utilisation de produits chimiques, le</w:t>
      </w:r>
      <w:r w:rsidR="000D44FC">
        <w:t xml:space="preserve"> t</w:t>
      </w:r>
      <w:r w:rsidR="00F43334">
        <w:t>itulaire du marché, devra</w:t>
      </w:r>
      <w:r>
        <w:t xml:space="preserve"> fournir au con</w:t>
      </w:r>
      <w:r w:rsidR="00F43334">
        <w:t>seiller de prévention</w:t>
      </w:r>
      <w:r>
        <w:t xml:space="preserve"> une fiche technique et une fiche de données de sécurité (de moins de 2 ans) et conforme à la réglementation en vigueur.</w:t>
      </w:r>
    </w:p>
    <w:p w14:paraId="1B1DA4BF" w14:textId="77777777" w:rsidR="0030402A" w:rsidRDefault="0030402A" w:rsidP="00F85C66"/>
    <w:p w14:paraId="1AC458FF" w14:textId="370CCFD9" w:rsidR="00A27917" w:rsidRDefault="00A27917" w:rsidP="00A27917">
      <w:pPr>
        <w:pStyle w:val="Titre2"/>
      </w:pPr>
      <w:bookmarkStart w:id="13" w:name="_Toc203145351"/>
      <w:r>
        <w:lastRenderedPageBreak/>
        <w:t>Gestion des déchets</w:t>
      </w:r>
      <w:bookmarkEnd w:id="13"/>
    </w:p>
    <w:p w14:paraId="7645F0EF" w14:textId="69EE88B6" w:rsidR="00F85C66" w:rsidRPr="00FE758C" w:rsidRDefault="00FF6D51" w:rsidP="00F85C66">
      <w:r w:rsidRPr="00FE758C">
        <w:t>Le titulaire est</w:t>
      </w:r>
      <w:r w:rsidR="00F85C66" w:rsidRPr="00FE758C">
        <w:t xml:space="preserve"> en cha</w:t>
      </w:r>
      <w:r w:rsidR="000F24C0" w:rsidRPr="00FE758C">
        <w:t>rge de l’évacuation</w:t>
      </w:r>
      <w:r w:rsidR="004F2CA7" w:rsidRPr="00FE758C">
        <w:t xml:space="preserve"> et du traitement</w:t>
      </w:r>
      <w:r w:rsidR="000F24C0" w:rsidRPr="00FE758C">
        <w:t xml:space="preserve"> des déchets occasionnés pa</w:t>
      </w:r>
      <w:r w:rsidRPr="00FE758C">
        <w:t>r la réalisation des travaux d’installation de la machine</w:t>
      </w:r>
      <w:r w:rsidR="004F2CA7" w:rsidRPr="00FE758C">
        <w:t xml:space="preserve"> (chiffons souill</w:t>
      </w:r>
      <w:r w:rsidRPr="00FE758C">
        <w:t>és, emballages…</w:t>
      </w:r>
      <w:r w:rsidR="004F2CA7" w:rsidRPr="00FE758C">
        <w:t>)</w:t>
      </w:r>
    </w:p>
    <w:p w14:paraId="0B8E5C25" w14:textId="20A71692" w:rsidR="001541AB" w:rsidRDefault="008723AB" w:rsidP="00F85C66">
      <w:r>
        <w:t xml:space="preserve"> </w:t>
      </w:r>
    </w:p>
    <w:p w14:paraId="5E42649F" w14:textId="2535301E" w:rsidR="001541AB" w:rsidRDefault="001541AB" w:rsidP="001541AB">
      <w:pPr>
        <w:pStyle w:val="Titre2"/>
      </w:pPr>
      <w:bookmarkStart w:id="14" w:name="_Toc203145352"/>
      <w:r>
        <w:t>Manutention</w:t>
      </w:r>
      <w:bookmarkEnd w:id="14"/>
    </w:p>
    <w:p w14:paraId="58B2AA48" w14:textId="1C424F60" w:rsidR="001541AB" w:rsidRPr="001541AB" w:rsidRDefault="001541AB" w:rsidP="001541AB">
      <w:r>
        <w:t>Les moyens de manutention nécessaire</w:t>
      </w:r>
      <w:r w:rsidR="003222C8">
        <w:t>s</w:t>
      </w:r>
      <w:r w:rsidR="00A85635">
        <w:t xml:space="preserve"> à l’installation de la machine seront fournis par le titulaire du marché.</w:t>
      </w:r>
    </w:p>
    <w:p w14:paraId="631B6E0A" w14:textId="77777777" w:rsidR="00F85C66" w:rsidRPr="00F85C66" w:rsidRDefault="00F85C66" w:rsidP="00F85C66"/>
    <w:p w14:paraId="3ABC3C3F" w14:textId="5ED263AC" w:rsidR="00C202CA" w:rsidRPr="00C202CA" w:rsidRDefault="00F3554E" w:rsidP="00C202CA">
      <w:pPr>
        <w:pStyle w:val="Titre2"/>
      </w:pPr>
      <w:bookmarkStart w:id="15" w:name="_Toc203145353"/>
      <w:r>
        <w:t>Qualification du personnel</w:t>
      </w:r>
      <w:bookmarkEnd w:id="15"/>
    </w:p>
    <w:p w14:paraId="3715F276" w14:textId="716E38F8" w:rsidR="00C61EF3" w:rsidRDefault="002761A9" w:rsidP="00317848">
      <w:pPr>
        <w:jc w:val="both"/>
      </w:pPr>
      <w:r>
        <w:t>L’ensemble du personnel</w:t>
      </w:r>
      <w:r w:rsidR="00A85635">
        <w:t xml:space="preserve"> intervenant sur le</w:t>
      </w:r>
      <w:r w:rsidR="000B4B25">
        <w:t xml:space="preserve"> campus</w:t>
      </w:r>
      <w:r>
        <w:t xml:space="preserve"> doit disposer d’une qualification professio</w:t>
      </w:r>
      <w:r w:rsidR="00EB2FAD">
        <w:t>nnelle portant sur la machine</w:t>
      </w:r>
      <w:r w:rsidR="000B4B25">
        <w:t xml:space="preserve"> objet du marché</w:t>
      </w:r>
      <w:r>
        <w:t>. Le titulaire</w:t>
      </w:r>
      <w:r w:rsidR="00EB2FAD">
        <w:t xml:space="preserve"> </w:t>
      </w:r>
      <w:r>
        <w:t>s’engage à intervenir avec du personnel de compétences parfait</w:t>
      </w:r>
      <w:r w:rsidR="000B4B25">
        <w:t xml:space="preserve">ement adaptées </w:t>
      </w:r>
      <w:r w:rsidR="00EB2FAD">
        <w:t xml:space="preserve">à l’installation, la mise en œuvre et à la formation </w:t>
      </w:r>
      <w:r w:rsidR="003E62D1">
        <w:t xml:space="preserve">d’un </w:t>
      </w:r>
      <w:r w:rsidR="000265C3">
        <w:t>diffract</w:t>
      </w:r>
      <w:r w:rsidR="001E6D51">
        <w:t xml:space="preserve">omètre </w:t>
      </w:r>
      <w:r w:rsidR="000265C3">
        <w:t>à</w:t>
      </w:r>
      <w:r w:rsidR="005E73BA">
        <w:t xml:space="preserve"> rayons X</w:t>
      </w:r>
      <w:r>
        <w:t>.</w:t>
      </w:r>
      <w:r w:rsidR="00C70F28">
        <w:t xml:space="preserve"> L</w:t>
      </w:r>
      <w:r>
        <w:t xml:space="preserve">e </w:t>
      </w:r>
      <w:r w:rsidR="00F54D2C">
        <w:t xml:space="preserve">titulaire </w:t>
      </w:r>
      <w:r w:rsidR="00EB2FAD">
        <w:t>devra</w:t>
      </w:r>
      <w:r>
        <w:t xml:space="preserve"> justifier des certific</w:t>
      </w:r>
      <w:r w:rsidR="00C70F28">
        <w:t>a</w:t>
      </w:r>
      <w:r w:rsidR="00EB2FAD">
        <w:t>tions et qualifications de son</w:t>
      </w:r>
      <w:r w:rsidR="00C70F28">
        <w:t xml:space="preserve"> </w:t>
      </w:r>
      <w:r>
        <w:t>personnel. Pour chacun de ses techniciens intervenants, le niveau de qualification d’habilitation et de certificatio</w:t>
      </w:r>
      <w:r w:rsidR="00156527">
        <w:t>n</w:t>
      </w:r>
      <w:r>
        <w:t xml:space="preserve"> doive</w:t>
      </w:r>
      <w:r w:rsidR="00156527">
        <w:t>nt être indiqués.</w:t>
      </w:r>
    </w:p>
    <w:p w14:paraId="4EB4CB8F" w14:textId="3FD4FBB8" w:rsidR="00C202CA" w:rsidRPr="00C202CA" w:rsidRDefault="00C202CA" w:rsidP="00C202CA">
      <w:pPr>
        <w:pStyle w:val="Titre2"/>
      </w:pPr>
      <w:bookmarkStart w:id="16" w:name="_Toc203145354"/>
      <w:r>
        <w:t>Délai de maintenance pendant la durée de garantie de la machine</w:t>
      </w:r>
      <w:bookmarkEnd w:id="16"/>
    </w:p>
    <w:p w14:paraId="5FB52CCB" w14:textId="77777777" w:rsidR="00DB3D45" w:rsidRPr="00651F60" w:rsidRDefault="00DB3D45" w:rsidP="00DB3D45">
      <w:pPr>
        <w:jc w:val="both"/>
      </w:pPr>
      <w:r w:rsidRPr="00651F60">
        <w:t>Le titulaire assurera une garantie minimale sur site des pièces et de la main d’œuvre pour une durée de 12 mois à partir de la date du Procès-Verbal de réception définitive de la machine. Les tests de réception auront été effectués sans soulever aucune réserve. Une garantie de base plus longue que 12 mois sans surcoût sera appréciée ; à défaut d’indiquer le montant d’une extension de garantie.</w:t>
      </w:r>
    </w:p>
    <w:p w14:paraId="44844A6D" w14:textId="1042D5DF" w:rsidR="00DB3D45" w:rsidRPr="00DB3D45" w:rsidRDefault="00DB3D45" w:rsidP="00DB3D45">
      <w:pPr>
        <w:jc w:val="both"/>
      </w:pPr>
      <w:r w:rsidRPr="00651F60">
        <w:t>Le prestataire décrira les conditions générales de garantie et d'extension de garantie applicables. Il précisera également les prestations offertes par son service après-vente et les modalités d'utilisation.</w:t>
      </w:r>
      <w:r w:rsidR="00A8125C">
        <w:t xml:space="preserve"> </w:t>
      </w:r>
    </w:p>
    <w:p w14:paraId="6B090CFE" w14:textId="77777777" w:rsidR="00C202CA" w:rsidRDefault="00C202CA" w:rsidP="00C202CA"/>
    <w:tbl>
      <w:tblPr>
        <w:tblStyle w:val="Grilledutableau"/>
        <w:tblW w:w="0" w:type="auto"/>
        <w:tblLook w:val="04A0" w:firstRow="1" w:lastRow="0" w:firstColumn="1" w:lastColumn="0" w:noHBand="0" w:noVBand="1"/>
      </w:tblPr>
      <w:tblGrid>
        <w:gridCol w:w="3485"/>
        <w:gridCol w:w="3485"/>
        <w:gridCol w:w="3486"/>
      </w:tblGrid>
      <w:tr w:rsidR="00C202CA" w:rsidRPr="009F4521" w14:paraId="3BDEA0BD" w14:textId="77777777" w:rsidTr="004A20E3">
        <w:tc>
          <w:tcPr>
            <w:tcW w:w="3485" w:type="dxa"/>
            <w:shd w:val="clear" w:color="auto" w:fill="F2F2F2" w:themeFill="background1" w:themeFillShade="F2"/>
          </w:tcPr>
          <w:p w14:paraId="55444DC1" w14:textId="77777777" w:rsidR="00C202CA" w:rsidRPr="009F4521" w:rsidRDefault="00C202CA" w:rsidP="004A20E3">
            <w:pPr>
              <w:rPr>
                <w:b/>
              </w:rPr>
            </w:pPr>
            <w:r w:rsidRPr="009F4521">
              <w:rPr>
                <w:b/>
              </w:rPr>
              <w:t>Les délais</w:t>
            </w:r>
          </w:p>
        </w:tc>
        <w:tc>
          <w:tcPr>
            <w:tcW w:w="3485" w:type="dxa"/>
            <w:shd w:val="clear" w:color="auto" w:fill="F2F2F2" w:themeFill="background1" w:themeFillShade="F2"/>
          </w:tcPr>
          <w:p w14:paraId="3867CB17" w14:textId="77777777" w:rsidR="00C202CA" w:rsidRPr="009F4521" w:rsidRDefault="00C202CA" w:rsidP="004A20E3">
            <w:pPr>
              <w:rPr>
                <w:b/>
              </w:rPr>
            </w:pPr>
            <w:r w:rsidRPr="009F4521">
              <w:rPr>
                <w:b/>
              </w:rPr>
              <w:t>Leurs définitions</w:t>
            </w:r>
          </w:p>
        </w:tc>
        <w:tc>
          <w:tcPr>
            <w:tcW w:w="3486" w:type="dxa"/>
            <w:shd w:val="clear" w:color="auto" w:fill="F2F2F2" w:themeFill="background1" w:themeFillShade="F2"/>
          </w:tcPr>
          <w:p w14:paraId="00E7135E" w14:textId="77777777" w:rsidR="00C202CA" w:rsidRPr="009F4521" w:rsidRDefault="00C202CA" w:rsidP="004A20E3">
            <w:pPr>
              <w:rPr>
                <w:b/>
              </w:rPr>
            </w:pPr>
            <w:r w:rsidRPr="009F4521">
              <w:rPr>
                <w:b/>
              </w:rPr>
              <w:t>Les plages d’intervention</w:t>
            </w:r>
          </w:p>
        </w:tc>
      </w:tr>
      <w:tr w:rsidR="00C202CA" w14:paraId="2437638B" w14:textId="77777777" w:rsidTr="004A20E3">
        <w:tc>
          <w:tcPr>
            <w:tcW w:w="3485" w:type="dxa"/>
          </w:tcPr>
          <w:p w14:paraId="66C95737" w14:textId="77777777" w:rsidR="00C202CA" w:rsidRPr="007209D5" w:rsidRDefault="00C202CA" w:rsidP="004A20E3">
            <w:r>
              <w:t xml:space="preserve"> </w:t>
            </w:r>
          </w:p>
        </w:tc>
        <w:tc>
          <w:tcPr>
            <w:tcW w:w="3485" w:type="dxa"/>
          </w:tcPr>
          <w:p w14:paraId="5523B524" w14:textId="77777777" w:rsidR="00C202CA" w:rsidRDefault="00C202CA" w:rsidP="004A20E3">
            <w:r>
              <w:t>L</w:t>
            </w:r>
            <w:r w:rsidRPr="00F26971">
              <w:t>a durée entre l’heure de l’appel téléphonique marquant le déclenchement du processus confirmé par courriel au service d’astreinte du titulaire, et l’arrivée sur le site du technicien compétent venant établir son diagnostic et prendre les décisions qui s’imposent.</w:t>
            </w:r>
          </w:p>
        </w:tc>
        <w:tc>
          <w:tcPr>
            <w:tcW w:w="3486" w:type="dxa"/>
          </w:tcPr>
          <w:p w14:paraId="55E90FF3" w14:textId="77777777" w:rsidR="00C202CA" w:rsidRDefault="00C202CA" w:rsidP="004A20E3">
            <w:pPr>
              <w:jc w:val="center"/>
            </w:pPr>
          </w:p>
          <w:p w14:paraId="6915D05D" w14:textId="77777777" w:rsidR="00C202CA" w:rsidRDefault="00C202CA" w:rsidP="004A20E3">
            <w:pPr>
              <w:jc w:val="center"/>
            </w:pPr>
          </w:p>
          <w:p w14:paraId="04E77FFE" w14:textId="77777777" w:rsidR="00C202CA" w:rsidRDefault="00C202CA" w:rsidP="004A20E3">
            <w:pPr>
              <w:jc w:val="center"/>
            </w:pPr>
          </w:p>
          <w:p w14:paraId="4025DE95" w14:textId="77777777" w:rsidR="00C202CA" w:rsidRDefault="00C202CA" w:rsidP="004A20E3">
            <w:pPr>
              <w:jc w:val="center"/>
            </w:pPr>
          </w:p>
          <w:p w14:paraId="07D8D386" w14:textId="77777777" w:rsidR="00C202CA" w:rsidRPr="006B4581" w:rsidRDefault="00C202CA" w:rsidP="004A20E3">
            <w:pPr>
              <w:jc w:val="center"/>
              <w:rPr>
                <w:bCs/>
                <w:sz w:val="28"/>
                <w:szCs w:val="28"/>
              </w:rPr>
            </w:pPr>
            <w:r w:rsidRPr="006B4581">
              <w:rPr>
                <w:bCs/>
              </w:rPr>
              <w:t>5 jours</w:t>
            </w:r>
          </w:p>
        </w:tc>
      </w:tr>
      <w:tr w:rsidR="00C202CA" w14:paraId="56218E51" w14:textId="77777777" w:rsidTr="004A20E3">
        <w:tc>
          <w:tcPr>
            <w:tcW w:w="3485" w:type="dxa"/>
          </w:tcPr>
          <w:p w14:paraId="7BF2973F" w14:textId="77777777" w:rsidR="00C202CA" w:rsidRPr="007209D5" w:rsidRDefault="00C202CA" w:rsidP="004A20E3">
            <w:r w:rsidRPr="007209D5">
              <w:t>Le délai de dépannage</w:t>
            </w:r>
          </w:p>
        </w:tc>
        <w:tc>
          <w:tcPr>
            <w:tcW w:w="3485" w:type="dxa"/>
          </w:tcPr>
          <w:p w14:paraId="24A13E3B" w14:textId="77777777" w:rsidR="00C202CA" w:rsidRDefault="00C202CA" w:rsidP="004A20E3">
            <w:r>
              <w:t>C</w:t>
            </w:r>
            <w:r w:rsidRPr="007D0B89">
              <w:t>orrespond à la durée nécessaire pour la remise en fonction même provisoire de l’équipement</w:t>
            </w:r>
            <w:r>
              <w:t>, si disponibilité des pièces</w:t>
            </w:r>
            <w:r w:rsidRPr="007D0B89">
              <w:t>.</w:t>
            </w:r>
          </w:p>
        </w:tc>
        <w:tc>
          <w:tcPr>
            <w:tcW w:w="3486" w:type="dxa"/>
          </w:tcPr>
          <w:p w14:paraId="58DD181A" w14:textId="77777777" w:rsidR="00C202CA" w:rsidRDefault="00C202CA" w:rsidP="004A20E3">
            <w:pPr>
              <w:jc w:val="center"/>
              <w:rPr>
                <w:b/>
                <w:sz w:val="28"/>
                <w:szCs w:val="28"/>
              </w:rPr>
            </w:pPr>
          </w:p>
          <w:p w14:paraId="34F27FE7" w14:textId="77777777" w:rsidR="00C202CA" w:rsidRPr="00D25EDB" w:rsidRDefault="00C202CA" w:rsidP="004A20E3">
            <w:pPr>
              <w:jc w:val="center"/>
              <w:rPr>
                <w:bCs/>
              </w:rPr>
            </w:pPr>
            <w:r w:rsidRPr="00842111">
              <w:rPr>
                <w:bCs/>
              </w:rPr>
              <w:t>10 jours</w:t>
            </w:r>
          </w:p>
        </w:tc>
      </w:tr>
      <w:tr w:rsidR="00C202CA" w14:paraId="13FC0DD5" w14:textId="77777777" w:rsidTr="004A20E3">
        <w:tc>
          <w:tcPr>
            <w:tcW w:w="3485" w:type="dxa"/>
          </w:tcPr>
          <w:p w14:paraId="605DAB9D" w14:textId="77777777" w:rsidR="00C202CA" w:rsidRPr="007209D5" w:rsidRDefault="00C202CA" w:rsidP="004A20E3">
            <w:r w:rsidRPr="007209D5">
              <w:t>Le délai de réparation définitive</w:t>
            </w:r>
          </w:p>
        </w:tc>
        <w:tc>
          <w:tcPr>
            <w:tcW w:w="3485" w:type="dxa"/>
          </w:tcPr>
          <w:p w14:paraId="048D9F59" w14:textId="63EF6FB4" w:rsidR="00C202CA" w:rsidRDefault="00C202CA" w:rsidP="004A20E3">
            <w:r>
              <w:t xml:space="preserve">Le </w:t>
            </w:r>
            <w:r w:rsidR="00F54D2C">
              <w:t>titulaire</w:t>
            </w:r>
            <w:r>
              <w:t xml:space="preserve"> s’engage à faire le maximum pour effectuer la réparation définitive dans le délai le plus court.</w:t>
            </w:r>
          </w:p>
        </w:tc>
        <w:tc>
          <w:tcPr>
            <w:tcW w:w="3486" w:type="dxa"/>
          </w:tcPr>
          <w:p w14:paraId="4826CFBB" w14:textId="7F723049" w:rsidR="00C202CA" w:rsidRDefault="00C202CA" w:rsidP="004A20E3">
            <w:pPr>
              <w:jc w:val="center"/>
            </w:pPr>
            <w:del w:id="17" w:author="IFEBE-KABWASA Diane" w:date="2025-07-11T16:55:00Z">
              <w:r w:rsidRPr="00E0739F" w:rsidDel="00145E94">
                <w:rPr>
                  <w:rFonts w:cstheme="minorHAnsi"/>
                  <w:bCs/>
                  <w:color w:val="FF0000"/>
                </w:rPr>
                <w:delText>PRECISER VOTRE OFFRE</w:delText>
              </w:r>
            </w:del>
            <w:ins w:id="18" w:author="IFEBE-KABWASA Diane" w:date="2025-07-11T16:55:00Z">
              <w:r w:rsidR="00145E94">
                <w:rPr>
                  <w:rFonts w:cstheme="minorHAnsi"/>
                  <w:bCs/>
                  <w:color w:val="FF0000"/>
                </w:rPr>
                <w:t>VOIR OFFRE DU TITULAIRE</w:t>
              </w:r>
            </w:ins>
          </w:p>
        </w:tc>
      </w:tr>
    </w:tbl>
    <w:p w14:paraId="47AB5023" w14:textId="77777777" w:rsidR="00C202CA" w:rsidRPr="00C15F4A" w:rsidRDefault="00C202CA" w:rsidP="00C202CA"/>
    <w:p w14:paraId="39E6953B" w14:textId="77777777" w:rsidR="00DB3D45" w:rsidRDefault="00DB3D45" w:rsidP="00DB3D45">
      <w:pPr>
        <w:jc w:val="both"/>
        <w:rPr>
          <w:rFonts w:ascii="Times" w:hAnsi="Times"/>
        </w:rPr>
      </w:pPr>
    </w:p>
    <w:p w14:paraId="383E8B28" w14:textId="77777777" w:rsidR="00DB3D45" w:rsidRDefault="00DB3D45" w:rsidP="00DB3D45">
      <w:pPr>
        <w:jc w:val="both"/>
        <w:rPr>
          <w:rFonts w:ascii="Times" w:eastAsia="Liberation Serif" w:hAnsi="Times" w:cs="Liberation Serif"/>
        </w:rPr>
      </w:pPr>
    </w:p>
    <w:p w14:paraId="26C0835E" w14:textId="77777777" w:rsidR="00C202CA" w:rsidRPr="00C202CA" w:rsidRDefault="00C202CA" w:rsidP="00C202CA"/>
    <w:sectPr w:rsidR="00C202CA" w:rsidRPr="00C202CA" w:rsidSect="00C202CA">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3E253" w14:textId="77777777" w:rsidR="00C14D62" w:rsidRDefault="00C14D62" w:rsidP="001F1068">
      <w:pPr>
        <w:spacing w:after="0" w:line="240" w:lineRule="auto"/>
      </w:pPr>
      <w:r>
        <w:separator/>
      </w:r>
    </w:p>
  </w:endnote>
  <w:endnote w:type="continuationSeparator" w:id="0">
    <w:p w14:paraId="06E8926D" w14:textId="77777777" w:rsidR="00C14D62" w:rsidRDefault="00C14D62" w:rsidP="001F1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omicSansM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2671185"/>
      <w:docPartObj>
        <w:docPartGallery w:val="Page Numbers (Bottom of Page)"/>
        <w:docPartUnique/>
      </w:docPartObj>
    </w:sdtPr>
    <w:sdtEndPr>
      <w:rPr>
        <w:color w:val="7F7F7F" w:themeColor="background1" w:themeShade="7F"/>
        <w:spacing w:val="60"/>
      </w:rPr>
    </w:sdtEndPr>
    <w:sdtContent>
      <w:p w14:paraId="0B07B6DB" w14:textId="522E5D63" w:rsidR="0068251D" w:rsidRDefault="0068251D">
        <w:pPr>
          <w:pStyle w:val="Pieddepage"/>
          <w:pBdr>
            <w:top w:val="single" w:sz="4" w:space="1" w:color="D9D9D9" w:themeColor="background1" w:themeShade="D9"/>
          </w:pBdr>
          <w:jc w:val="right"/>
        </w:pPr>
        <w:r>
          <w:fldChar w:fldCharType="begin"/>
        </w:r>
        <w:r>
          <w:instrText>PAGE   \* MERGEFORMAT</w:instrText>
        </w:r>
        <w:r>
          <w:fldChar w:fldCharType="separate"/>
        </w:r>
        <w:r>
          <w:rPr>
            <w:noProof/>
          </w:rPr>
          <w:t>14</w:t>
        </w:r>
        <w:r>
          <w:fldChar w:fldCharType="end"/>
        </w:r>
        <w:r>
          <w:t xml:space="preserve"> | </w:t>
        </w:r>
        <w:r>
          <w:rPr>
            <w:color w:val="7F7F7F" w:themeColor="background1" w:themeShade="7F"/>
            <w:spacing w:val="60"/>
          </w:rPr>
          <w:t>Page</w:t>
        </w:r>
      </w:p>
    </w:sdtContent>
  </w:sdt>
  <w:p w14:paraId="41FE9FD0" w14:textId="3591B982" w:rsidR="0068251D" w:rsidRDefault="0068251D" w:rsidP="00EB0EA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ACDB8" w14:textId="77777777" w:rsidR="00C14D62" w:rsidRDefault="00C14D62" w:rsidP="001F1068">
      <w:pPr>
        <w:spacing w:after="0" w:line="240" w:lineRule="auto"/>
      </w:pPr>
      <w:r>
        <w:separator/>
      </w:r>
    </w:p>
  </w:footnote>
  <w:footnote w:type="continuationSeparator" w:id="0">
    <w:p w14:paraId="1B7E31F6" w14:textId="77777777" w:rsidR="00C14D62" w:rsidRDefault="00C14D62" w:rsidP="001F1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3A134" w14:textId="4990DAAC" w:rsidR="0068251D" w:rsidRDefault="0068251D">
    <w:pPr>
      <w:pStyle w:val="En-tte"/>
    </w:pPr>
  </w:p>
  <w:p w14:paraId="647DD581" w14:textId="5DA622C5" w:rsidR="0068251D" w:rsidRDefault="0068251D">
    <w:pPr>
      <w:pStyle w:val="En-tte"/>
    </w:pPr>
  </w:p>
  <w:p w14:paraId="600BCCFD" w14:textId="77777777" w:rsidR="0068251D" w:rsidRDefault="006825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0097"/>
    <w:multiLevelType w:val="hybridMultilevel"/>
    <w:tmpl w:val="99BE97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0E2B17"/>
    <w:multiLevelType w:val="hybridMultilevel"/>
    <w:tmpl w:val="EAEE4F4A"/>
    <w:lvl w:ilvl="0" w:tplc="B61609C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304B45"/>
    <w:multiLevelType w:val="hybridMultilevel"/>
    <w:tmpl w:val="2B860B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5B46D5"/>
    <w:multiLevelType w:val="hybridMultilevel"/>
    <w:tmpl w:val="4964F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065F28"/>
    <w:multiLevelType w:val="hybridMultilevel"/>
    <w:tmpl w:val="9AF63CA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704522B"/>
    <w:multiLevelType w:val="hybridMultilevel"/>
    <w:tmpl w:val="28909840"/>
    <w:lvl w:ilvl="0" w:tplc="B61609C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52059A"/>
    <w:multiLevelType w:val="hybridMultilevel"/>
    <w:tmpl w:val="4C9C88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23322A"/>
    <w:multiLevelType w:val="hybridMultilevel"/>
    <w:tmpl w:val="88A83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A30CAC"/>
    <w:multiLevelType w:val="hybridMultilevel"/>
    <w:tmpl w:val="48BCC676"/>
    <w:lvl w:ilvl="0" w:tplc="9F2CF3AA">
      <w:start w:val="2"/>
      <w:numFmt w:val="bullet"/>
      <w:lvlText w:val="-"/>
      <w:lvlJc w:val="left"/>
      <w:pPr>
        <w:ind w:left="1260" w:hanging="360"/>
      </w:pPr>
      <w:rPr>
        <w:rFonts w:ascii="Times" w:eastAsia="Droid Sans Fallback" w:hAnsi="Times" w:cs="FreeSans"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9" w15:restartNumberingAfterBreak="0">
    <w:nsid w:val="105D7082"/>
    <w:multiLevelType w:val="hybridMultilevel"/>
    <w:tmpl w:val="1AAEEAF8"/>
    <w:lvl w:ilvl="0" w:tplc="E3501F4C">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CA3C4A"/>
    <w:multiLevelType w:val="multilevel"/>
    <w:tmpl w:val="6A14F73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decimal"/>
      <w:lvlText w:val="%4."/>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133E55E2"/>
    <w:multiLevelType w:val="hybridMultilevel"/>
    <w:tmpl w:val="211CA3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1D5E78"/>
    <w:multiLevelType w:val="hybridMultilevel"/>
    <w:tmpl w:val="BC4403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882A80"/>
    <w:multiLevelType w:val="hybridMultilevel"/>
    <w:tmpl w:val="3F46CEF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21E336A8"/>
    <w:multiLevelType w:val="hybridMultilevel"/>
    <w:tmpl w:val="67AA46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605B7"/>
    <w:multiLevelType w:val="multilevel"/>
    <w:tmpl w:val="2C7CE16E"/>
    <w:lvl w:ilvl="0">
      <w:start w:val="1"/>
      <w:numFmt w:val="decimal"/>
      <w:pStyle w:val="Titre1"/>
      <w:lvlText w:val="%1"/>
      <w:lvlJc w:val="left"/>
      <w:pPr>
        <w:ind w:left="432" w:hanging="432"/>
      </w:pPr>
    </w:lvl>
    <w:lvl w:ilvl="1">
      <w:start w:val="1"/>
      <w:numFmt w:val="decimal"/>
      <w:pStyle w:val="Titre2"/>
      <w:lvlText w:val="%1.%2"/>
      <w:lvlJc w:val="left"/>
      <w:pPr>
        <w:ind w:left="4828" w:hanging="576"/>
      </w:pPr>
    </w:lvl>
    <w:lvl w:ilvl="2">
      <w:start w:val="1"/>
      <w:numFmt w:val="decimal"/>
      <w:pStyle w:val="Titre3"/>
      <w:lvlText w:val="%1.%2.%3"/>
      <w:lvlJc w:val="left"/>
      <w:pPr>
        <w:ind w:left="2279"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1D71DBC"/>
    <w:multiLevelType w:val="hybridMultilevel"/>
    <w:tmpl w:val="EE6E7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524DDF"/>
    <w:multiLevelType w:val="hybridMultilevel"/>
    <w:tmpl w:val="67744128"/>
    <w:lvl w:ilvl="0" w:tplc="061CB672">
      <w:start w:val="1"/>
      <w:numFmt w:val="bullet"/>
      <w:pStyle w:val="Puc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2B7E13"/>
    <w:multiLevelType w:val="hybridMultilevel"/>
    <w:tmpl w:val="02CCCFB4"/>
    <w:lvl w:ilvl="0" w:tplc="508C7FA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386E18"/>
    <w:multiLevelType w:val="hybridMultilevel"/>
    <w:tmpl w:val="9CB0BB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917679"/>
    <w:multiLevelType w:val="hybridMultilevel"/>
    <w:tmpl w:val="A9C47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9446A"/>
    <w:multiLevelType w:val="multilevel"/>
    <w:tmpl w:val="A066E1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583" w:hanging="108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945" w:hanging="144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5307" w:hanging="1800"/>
      </w:pPr>
      <w:rPr>
        <w:rFonts w:hint="default"/>
      </w:rPr>
    </w:lvl>
    <w:lvl w:ilvl="8">
      <w:start w:val="1"/>
      <w:numFmt w:val="decimal"/>
      <w:lvlText w:val="%1.%2.%3.%4.%5.%6.%7.%8.%9"/>
      <w:lvlJc w:val="left"/>
      <w:pPr>
        <w:ind w:left="5808" w:hanging="1800"/>
      </w:pPr>
      <w:rPr>
        <w:rFonts w:hint="default"/>
      </w:rPr>
    </w:lvl>
  </w:abstractNum>
  <w:abstractNum w:abstractNumId="22" w15:restartNumberingAfterBreak="0">
    <w:nsid w:val="56ED0102"/>
    <w:multiLevelType w:val="hybridMultilevel"/>
    <w:tmpl w:val="B1546C8C"/>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57D13665"/>
    <w:multiLevelType w:val="hybridMultilevel"/>
    <w:tmpl w:val="1D60682C"/>
    <w:lvl w:ilvl="0" w:tplc="5A945D3C">
      <w:start w:val="1"/>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FE4BDF"/>
    <w:multiLevelType w:val="hybridMultilevel"/>
    <w:tmpl w:val="CF462670"/>
    <w:lvl w:ilvl="0" w:tplc="D8DE6436">
      <w:start w:val="14"/>
      <w:numFmt w:val="bullet"/>
      <w:lvlText w:val="-"/>
      <w:lvlJc w:val="left"/>
      <w:pPr>
        <w:ind w:left="720" w:hanging="360"/>
      </w:pPr>
      <w:rPr>
        <w:rFonts w:ascii="ComicSansMS" w:eastAsia="Calibri" w:hAnsi="ComicSansMS" w:cs="ComicSans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7D195F"/>
    <w:multiLevelType w:val="hybridMultilevel"/>
    <w:tmpl w:val="003672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4519AC"/>
    <w:multiLevelType w:val="hybridMultilevel"/>
    <w:tmpl w:val="347E5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8B4E4D"/>
    <w:multiLevelType w:val="hybridMultilevel"/>
    <w:tmpl w:val="3FBA3974"/>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5362443"/>
    <w:multiLevelType w:val="hybridMultilevel"/>
    <w:tmpl w:val="CD48D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144794"/>
    <w:multiLevelType w:val="hybridMultilevel"/>
    <w:tmpl w:val="E09ECD44"/>
    <w:lvl w:ilvl="0" w:tplc="040C0001">
      <w:start w:val="1"/>
      <w:numFmt w:val="bullet"/>
      <w:lvlText w:val=""/>
      <w:lvlJc w:val="left"/>
      <w:pPr>
        <w:ind w:left="762" w:hanging="360"/>
      </w:pPr>
      <w:rPr>
        <w:rFonts w:ascii="Symbol" w:hAnsi="Symbol" w:hint="default"/>
      </w:rPr>
    </w:lvl>
    <w:lvl w:ilvl="1" w:tplc="040C0003" w:tentative="1">
      <w:start w:val="1"/>
      <w:numFmt w:val="bullet"/>
      <w:lvlText w:val="o"/>
      <w:lvlJc w:val="left"/>
      <w:pPr>
        <w:ind w:left="1482" w:hanging="360"/>
      </w:pPr>
      <w:rPr>
        <w:rFonts w:ascii="Courier New" w:hAnsi="Courier New" w:cs="Courier New" w:hint="default"/>
      </w:rPr>
    </w:lvl>
    <w:lvl w:ilvl="2" w:tplc="040C0005" w:tentative="1">
      <w:start w:val="1"/>
      <w:numFmt w:val="bullet"/>
      <w:lvlText w:val=""/>
      <w:lvlJc w:val="left"/>
      <w:pPr>
        <w:ind w:left="2202" w:hanging="360"/>
      </w:pPr>
      <w:rPr>
        <w:rFonts w:ascii="Wingdings" w:hAnsi="Wingdings" w:hint="default"/>
      </w:rPr>
    </w:lvl>
    <w:lvl w:ilvl="3" w:tplc="040C0001" w:tentative="1">
      <w:start w:val="1"/>
      <w:numFmt w:val="bullet"/>
      <w:lvlText w:val=""/>
      <w:lvlJc w:val="left"/>
      <w:pPr>
        <w:ind w:left="2922" w:hanging="360"/>
      </w:pPr>
      <w:rPr>
        <w:rFonts w:ascii="Symbol" w:hAnsi="Symbol" w:hint="default"/>
      </w:rPr>
    </w:lvl>
    <w:lvl w:ilvl="4" w:tplc="040C0003" w:tentative="1">
      <w:start w:val="1"/>
      <w:numFmt w:val="bullet"/>
      <w:lvlText w:val="o"/>
      <w:lvlJc w:val="left"/>
      <w:pPr>
        <w:ind w:left="3642" w:hanging="360"/>
      </w:pPr>
      <w:rPr>
        <w:rFonts w:ascii="Courier New" w:hAnsi="Courier New" w:cs="Courier New" w:hint="default"/>
      </w:rPr>
    </w:lvl>
    <w:lvl w:ilvl="5" w:tplc="040C0005" w:tentative="1">
      <w:start w:val="1"/>
      <w:numFmt w:val="bullet"/>
      <w:lvlText w:val=""/>
      <w:lvlJc w:val="left"/>
      <w:pPr>
        <w:ind w:left="4362" w:hanging="360"/>
      </w:pPr>
      <w:rPr>
        <w:rFonts w:ascii="Wingdings" w:hAnsi="Wingdings" w:hint="default"/>
      </w:rPr>
    </w:lvl>
    <w:lvl w:ilvl="6" w:tplc="040C0001" w:tentative="1">
      <w:start w:val="1"/>
      <w:numFmt w:val="bullet"/>
      <w:lvlText w:val=""/>
      <w:lvlJc w:val="left"/>
      <w:pPr>
        <w:ind w:left="5082" w:hanging="360"/>
      </w:pPr>
      <w:rPr>
        <w:rFonts w:ascii="Symbol" w:hAnsi="Symbol" w:hint="default"/>
      </w:rPr>
    </w:lvl>
    <w:lvl w:ilvl="7" w:tplc="040C0003" w:tentative="1">
      <w:start w:val="1"/>
      <w:numFmt w:val="bullet"/>
      <w:lvlText w:val="o"/>
      <w:lvlJc w:val="left"/>
      <w:pPr>
        <w:ind w:left="5802" w:hanging="360"/>
      </w:pPr>
      <w:rPr>
        <w:rFonts w:ascii="Courier New" w:hAnsi="Courier New" w:cs="Courier New" w:hint="default"/>
      </w:rPr>
    </w:lvl>
    <w:lvl w:ilvl="8" w:tplc="040C0005" w:tentative="1">
      <w:start w:val="1"/>
      <w:numFmt w:val="bullet"/>
      <w:lvlText w:val=""/>
      <w:lvlJc w:val="left"/>
      <w:pPr>
        <w:ind w:left="6522" w:hanging="360"/>
      </w:pPr>
      <w:rPr>
        <w:rFonts w:ascii="Wingdings" w:hAnsi="Wingdings" w:hint="default"/>
      </w:rPr>
    </w:lvl>
  </w:abstractNum>
  <w:abstractNum w:abstractNumId="30" w15:restartNumberingAfterBreak="0">
    <w:nsid w:val="6ED95437"/>
    <w:multiLevelType w:val="hybridMultilevel"/>
    <w:tmpl w:val="1B4C83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C24969"/>
    <w:multiLevelType w:val="hybridMultilevel"/>
    <w:tmpl w:val="BDC833E0"/>
    <w:lvl w:ilvl="0" w:tplc="9F2CF3AA">
      <w:start w:val="2"/>
      <w:numFmt w:val="bullet"/>
      <w:lvlText w:val="-"/>
      <w:lvlJc w:val="left"/>
      <w:pPr>
        <w:ind w:left="1080" w:hanging="360"/>
      </w:pPr>
      <w:rPr>
        <w:rFonts w:ascii="Times" w:eastAsia="Droid Sans Fallback" w:hAnsi="Times" w:cs="FreeSans" w:hint="default"/>
      </w:rPr>
    </w:lvl>
    <w:lvl w:ilvl="1" w:tplc="C8B2103A">
      <w:numFmt w:val="bullet"/>
      <w:lvlText w:val="•"/>
      <w:lvlJc w:val="left"/>
      <w:pPr>
        <w:ind w:left="1800" w:hanging="360"/>
      </w:pPr>
      <w:rPr>
        <w:rFonts w:ascii="Times" w:eastAsia="Times" w:hAnsi="Times" w:cs="Time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9435615"/>
    <w:multiLevelType w:val="hybridMultilevel"/>
    <w:tmpl w:val="9872E3AE"/>
    <w:lvl w:ilvl="0" w:tplc="8342F2C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243825"/>
    <w:multiLevelType w:val="hybridMultilevel"/>
    <w:tmpl w:val="22AEF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7"/>
  </w:num>
  <w:num w:numId="4">
    <w:abstractNumId w:val="11"/>
  </w:num>
  <w:num w:numId="5">
    <w:abstractNumId w:val="33"/>
  </w:num>
  <w:num w:numId="6">
    <w:abstractNumId w:val="20"/>
  </w:num>
  <w:num w:numId="7">
    <w:abstractNumId w:val="16"/>
  </w:num>
  <w:num w:numId="8">
    <w:abstractNumId w:val="3"/>
  </w:num>
  <w:num w:numId="9">
    <w:abstractNumId w:val="19"/>
  </w:num>
  <w:num w:numId="10">
    <w:abstractNumId w:val="14"/>
  </w:num>
  <w:num w:numId="11">
    <w:abstractNumId w:val="6"/>
  </w:num>
  <w:num w:numId="12">
    <w:abstractNumId w:val="9"/>
  </w:num>
  <w:num w:numId="13">
    <w:abstractNumId w:val="24"/>
  </w:num>
  <w:num w:numId="14">
    <w:abstractNumId w:val="2"/>
  </w:num>
  <w:num w:numId="15">
    <w:abstractNumId w:val="12"/>
  </w:num>
  <w:num w:numId="16">
    <w:abstractNumId w:val="30"/>
  </w:num>
  <w:num w:numId="17">
    <w:abstractNumId w:val="0"/>
  </w:num>
  <w:num w:numId="18">
    <w:abstractNumId w:val="17"/>
  </w:num>
  <w:num w:numId="19">
    <w:abstractNumId w:val="21"/>
  </w:num>
  <w:num w:numId="20">
    <w:abstractNumId w:val="27"/>
  </w:num>
  <w:num w:numId="21">
    <w:abstractNumId w:val="22"/>
  </w:num>
  <w:num w:numId="22">
    <w:abstractNumId w:val="13"/>
  </w:num>
  <w:num w:numId="23">
    <w:abstractNumId w:val="25"/>
  </w:num>
  <w:num w:numId="24">
    <w:abstractNumId w:val="18"/>
  </w:num>
  <w:num w:numId="25">
    <w:abstractNumId w:val="23"/>
  </w:num>
  <w:num w:numId="26">
    <w:abstractNumId w:val="4"/>
  </w:num>
  <w:num w:numId="27">
    <w:abstractNumId w:val="32"/>
  </w:num>
  <w:num w:numId="28">
    <w:abstractNumId w:val="1"/>
  </w:num>
  <w:num w:numId="29">
    <w:abstractNumId w:val="31"/>
  </w:num>
  <w:num w:numId="30">
    <w:abstractNumId w:val="8"/>
  </w:num>
  <w:num w:numId="31">
    <w:abstractNumId w:val="28"/>
  </w:num>
  <w:num w:numId="32">
    <w:abstractNumId w:val="5"/>
  </w:num>
  <w:num w:numId="33">
    <w:abstractNumId w:val="29"/>
  </w:num>
  <w:num w:numId="3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FEBE-KABWASA Diane">
    <w15:presenceInfo w15:providerId="AD" w15:userId="S::diane.ifebe-kabwasa@ensam.eu::71e5a6c7-a413-4986-ba73-3903c5a591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068"/>
    <w:rsid w:val="0000325E"/>
    <w:rsid w:val="00003743"/>
    <w:rsid w:val="000037CA"/>
    <w:rsid w:val="00003F1A"/>
    <w:rsid w:val="00005E1A"/>
    <w:rsid w:val="000071FC"/>
    <w:rsid w:val="00010EBD"/>
    <w:rsid w:val="00011839"/>
    <w:rsid w:val="000139F3"/>
    <w:rsid w:val="00013C9E"/>
    <w:rsid w:val="00020BC3"/>
    <w:rsid w:val="000265C3"/>
    <w:rsid w:val="000279C1"/>
    <w:rsid w:val="00031F18"/>
    <w:rsid w:val="00033C2B"/>
    <w:rsid w:val="00036B9F"/>
    <w:rsid w:val="00037802"/>
    <w:rsid w:val="0004042A"/>
    <w:rsid w:val="00041F9D"/>
    <w:rsid w:val="000448B7"/>
    <w:rsid w:val="0004490E"/>
    <w:rsid w:val="00044E3E"/>
    <w:rsid w:val="00045099"/>
    <w:rsid w:val="00045D78"/>
    <w:rsid w:val="0004737B"/>
    <w:rsid w:val="000523A4"/>
    <w:rsid w:val="00052F0E"/>
    <w:rsid w:val="00053475"/>
    <w:rsid w:val="00053A57"/>
    <w:rsid w:val="000549F7"/>
    <w:rsid w:val="00055DD1"/>
    <w:rsid w:val="000576FE"/>
    <w:rsid w:val="000614B3"/>
    <w:rsid w:val="000634B7"/>
    <w:rsid w:val="00063A9C"/>
    <w:rsid w:val="00064D11"/>
    <w:rsid w:val="000725BF"/>
    <w:rsid w:val="000728BE"/>
    <w:rsid w:val="00073546"/>
    <w:rsid w:val="00073E5B"/>
    <w:rsid w:val="00073EB3"/>
    <w:rsid w:val="00074DE1"/>
    <w:rsid w:val="000754C3"/>
    <w:rsid w:val="000779DD"/>
    <w:rsid w:val="0008142F"/>
    <w:rsid w:val="00081831"/>
    <w:rsid w:val="00084042"/>
    <w:rsid w:val="0008521B"/>
    <w:rsid w:val="00087897"/>
    <w:rsid w:val="00090022"/>
    <w:rsid w:val="000901A4"/>
    <w:rsid w:val="00091527"/>
    <w:rsid w:val="0009348D"/>
    <w:rsid w:val="000969DB"/>
    <w:rsid w:val="000970A7"/>
    <w:rsid w:val="00097179"/>
    <w:rsid w:val="00097C96"/>
    <w:rsid w:val="000A090C"/>
    <w:rsid w:val="000A5B7D"/>
    <w:rsid w:val="000A69A5"/>
    <w:rsid w:val="000B2A1A"/>
    <w:rsid w:val="000B3EDE"/>
    <w:rsid w:val="000B4B25"/>
    <w:rsid w:val="000B51A4"/>
    <w:rsid w:val="000B5C83"/>
    <w:rsid w:val="000C2F25"/>
    <w:rsid w:val="000C3830"/>
    <w:rsid w:val="000C41A5"/>
    <w:rsid w:val="000C4855"/>
    <w:rsid w:val="000D14B6"/>
    <w:rsid w:val="000D1C7E"/>
    <w:rsid w:val="000D33A0"/>
    <w:rsid w:val="000D358B"/>
    <w:rsid w:val="000D44FC"/>
    <w:rsid w:val="000D5817"/>
    <w:rsid w:val="000D60B6"/>
    <w:rsid w:val="000D7154"/>
    <w:rsid w:val="000E01A6"/>
    <w:rsid w:val="000E08E8"/>
    <w:rsid w:val="000E0C9B"/>
    <w:rsid w:val="000E2F88"/>
    <w:rsid w:val="000E6100"/>
    <w:rsid w:val="000F052D"/>
    <w:rsid w:val="000F24C0"/>
    <w:rsid w:val="000F5996"/>
    <w:rsid w:val="000F6A81"/>
    <w:rsid w:val="00100686"/>
    <w:rsid w:val="001033BA"/>
    <w:rsid w:val="00104E64"/>
    <w:rsid w:val="00105001"/>
    <w:rsid w:val="00105451"/>
    <w:rsid w:val="00105E44"/>
    <w:rsid w:val="00105FE2"/>
    <w:rsid w:val="0011025A"/>
    <w:rsid w:val="00112952"/>
    <w:rsid w:val="00112C28"/>
    <w:rsid w:val="00114619"/>
    <w:rsid w:val="00114730"/>
    <w:rsid w:val="00114777"/>
    <w:rsid w:val="001164D9"/>
    <w:rsid w:val="00116FBD"/>
    <w:rsid w:val="001173F7"/>
    <w:rsid w:val="001202F5"/>
    <w:rsid w:val="00124073"/>
    <w:rsid w:val="00124138"/>
    <w:rsid w:val="001265E0"/>
    <w:rsid w:val="00126E5A"/>
    <w:rsid w:val="00131413"/>
    <w:rsid w:val="0013319B"/>
    <w:rsid w:val="00133AFD"/>
    <w:rsid w:val="0013414B"/>
    <w:rsid w:val="00135309"/>
    <w:rsid w:val="00136744"/>
    <w:rsid w:val="001409DD"/>
    <w:rsid w:val="00141718"/>
    <w:rsid w:val="00141926"/>
    <w:rsid w:val="00141DF8"/>
    <w:rsid w:val="00144C11"/>
    <w:rsid w:val="00145AB6"/>
    <w:rsid w:val="00145E94"/>
    <w:rsid w:val="00147DE2"/>
    <w:rsid w:val="0015003D"/>
    <w:rsid w:val="00150B81"/>
    <w:rsid w:val="00150EA5"/>
    <w:rsid w:val="001515C8"/>
    <w:rsid w:val="00151A51"/>
    <w:rsid w:val="001524AD"/>
    <w:rsid w:val="001541AB"/>
    <w:rsid w:val="001558C6"/>
    <w:rsid w:val="00156527"/>
    <w:rsid w:val="00157107"/>
    <w:rsid w:val="0016095E"/>
    <w:rsid w:val="0016345E"/>
    <w:rsid w:val="001645B4"/>
    <w:rsid w:val="001678AB"/>
    <w:rsid w:val="00167B87"/>
    <w:rsid w:val="00170DE6"/>
    <w:rsid w:val="00171D3D"/>
    <w:rsid w:val="00173FE0"/>
    <w:rsid w:val="00177776"/>
    <w:rsid w:val="00181191"/>
    <w:rsid w:val="00183DBF"/>
    <w:rsid w:val="00186944"/>
    <w:rsid w:val="001872F2"/>
    <w:rsid w:val="00190018"/>
    <w:rsid w:val="001901B8"/>
    <w:rsid w:val="001908B7"/>
    <w:rsid w:val="00190FF7"/>
    <w:rsid w:val="00191075"/>
    <w:rsid w:val="00193D06"/>
    <w:rsid w:val="00193F47"/>
    <w:rsid w:val="00193F71"/>
    <w:rsid w:val="001945F3"/>
    <w:rsid w:val="001958AE"/>
    <w:rsid w:val="00196E22"/>
    <w:rsid w:val="001977F8"/>
    <w:rsid w:val="001A03BD"/>
    <w:rsid w:val="001A0DAF"/>
    <w:rsid w:val="001A0DE0"/>
    <w:rsid w:val="001A1D97"/>
    <w:rsid w:val="001A35E6"/>
    <w:rsid w:val="001A4118"/>
    <w:rsid w:val="001A43D6"/>
    <w:rsid w:val="001A6E33"/>
    <w:rsid w:val="001B074D"/>
    <w:rsid w:val="001B1664"/>
    <w:rsid w:val="001B350E"/>
    <w:rsid w:val="001B53DC"/>
    <w:rsid w:val="001B6029"/>
    <w:rsid w:val="001B6773"/>
    <w:rsid w:val="001B70B5"/>
    <w:rsid w:val="001B7691"/>
    <w:rsid w:val="001B7B84"/>
    <w:rsid w:val="001C0A22"/>
    <w:rsid w:val="001C2ED8"/>
    <w:rsid w:val="001C35F2"/>
    <w:rsid w:val="001C395C"/>
    <w:rsid w:val="001C5A1C"/>
    <w:rsid w:val="001C5FBF"/>
    <w:rsid w:val="001C7079"/>
    <w:rsid w:val="001C727F"/>
    <w:rsid w:val="001C766F"/>
    <w:rsid w:val="001C7DCF"/>
    <w:rsid w:val="001D093F"/>
    <w:rsid w:val="001D210C"/>
    <w:rsid w:val="001D436B"/>
    <w:rsid w:val="001D4BF7"/>
    <w:rsid w:val="001D5EE5"/>
    <w:rsid w:val="001E12AB"/>
    <w:rsid w:val="001E31AE"/>
    <w:rsid w:val="001E383B"/>
    <w:rsid w:val="001E6D51"/>
    <w:rsid w:val="001E7E1E"/>
    <w:rsid w:val="001F093B"/>
    <w:rsid w:val="001F1068"/>
    <w:rsid w:val="001F37D3"/>
    <w:rsid w:val="001F73B6"/>
    <w:rsid w:val="00200BE2"/>
    <w:rsid w:val="00200C9F"/>
    <w:rsid w:val="00200E66"/>
    <w:rsid w:val="00202497"/>
    <w:rsid w:val="002028A1"/>
    <w:rsid w:val="00203C9A"/>
    <w:rsid w:val="00203D1B"/>
    <w:rsid w:val="002048B9"/>
    <w:rsid w:val="00210F8F"/>
    <w:rsid w:val="002112CF"/>
    <w:rsid w:val="0021164C"/>
    <w:rsid w:val="00215370"/>
    <w:rsid w:val="0021570F"/>
    <w:rsid w:val="00215B73"/>
    <w:rsid w:val="0021613B"/>
    <w:rsid w:val="00220616"/>
    <w:rsid w:val="00221A61"/>
    <w:rsid w:val="00221AB2"/>
    <w:rsid w:val="00222E52"/>
    <w:rsid w:val="00222F13"/>
    <w:rsid w:val="00223F92"/>
    <w:rsid w:val="00225D1A"/>
    <w:rsid w:val="00226557"/>
    <w:rsid w:val="00231356"/>
    <w:rsid w:val="00231763"/>
    <w:rsid w:val="00232D72"/>
    <w:rsid w:val="002334CD"/>
    <w:rsid w:val="00233915"/>
    <w:rsid w:val="00240898"/>
    <w:rsid w:val="00240F60"/>
    <w:rsid w:val="0024176C"/>
    <w:rsid w:val="00242322"/>
    <w:rsid w:val="002426DA"/>
    <w:rsid w:val="00242D05"/>
    <w:rsid w:val="002431CC"/>
    <w:rsid w:val="00243952"/>
    <w:rsid w:val="002439AF"/>
    <w:rsid w:val="00243D34"/>
    <w:rsid w:val="0024718D"/>
    <w:rsid w:val="002512AC"/>
    <w:rsid w:val="002521F9"/>
    <w:rsid w:val="00252C54"/>
    <w:rsid w:val="00253E28"/>
    <w:rsid w:val="002541FD"/>
    <w:rsid w:val="00257E80"/>
    <w:rsid w:val="00261752"/>
    <w:rsid w:val="00261F25"/>
    <w:rsid w:val="00262A95"/>
    <w:rsid w:val="00265B93"/>
    <w:rsid w:val="00266E14"/>
    <w:rsid w:val="00271D8E"/>
    <w:rsid w:val="00272307"/>
    <w:rsid w:val="00272EC7"/>
    <w:rsid w:val="00273CCA"/>
    <w:rsid w:val="00273F6B"/>
    <w:rsid w:val="00274184"/>
    <w:rsid w:val="00274637"/>
    <w:rsid w:val="002747CD"/>
    <w:rsid w:val="00274BD1"/>
    <w:rsid w:val="002759B7"/>
    <w:rsid w:val="0027600D"/>
    <w:rsid w:val="002761A9"/>
    <w:rsid w:val="002775E2"/>
    <w:rsid w:val="002805B5"/>
    <w:rsid w:val="00280E29"/>
    <w:rsid w:val="002820B7"/>
    <w:rsid w:val="002829F4"/>
    <w:rsid w:val="00282FE7"/>
    <w:rsid w:val="002859C4"/>
    <w:rsid w:val="002904ED"/>
    <w:rsid w:val="002915FA"/>
    <w:rsid w:val="00296355"/>
    <w:rsid w:val="00296DC5"/>
    <w:rsid w:val="002A12A7"/>
    <w:rsid w:val="002A4907"/>
    <w:rsid w:val="002A54FA"/>
    <w:rsid w:val="002A60AD"/>
    <w:rsid w:val="002A61BC"/>
    <w:rsid w:val="002A664D"/>
    <w:rsid w:val="002A73CE"/>
    <w:rsid w:val="002B0580"/>
    <w:rsid w:val="002B10A5"/>
    <w:rsid w:val="002B1925"/>
    <w:rsid w:val="002B2340"/>
    <w:rsid w:val="002B251D"/>
    <w:rsid w:val="002B324A"/>
    <w:rsid w:val="002B341B"/>
    <w:rsid w:val="002B3D3D"/>
    <w:rsid w:val="002B3E78"/>
    <w:rsid w:val="002B43AC"/>
    <w:rsid w:val="002B7B60"/>
    <w:rsid w:val="002C18D3"/>
    <w:rsid w:val="002C4AD5"/>
    <w:rsid w:val="002C534B"/>
    <w:rsid w:val="002C6AC6"/>
    <w:rsid w:val="002D3555"/>
    <w:rsid w:val="002D3CB0"/>
    <w:rsid w:val="002D3DE8"/>
    <w:rsid w:val="002D4565"/>
    <w:rsid w:val="002D4CCE"/>
    <w:rsid w:val="002D74E7"/>
    <w:rsid w:val="002D7A58"/>
    <w:rsid w:val="002E0258"/>
    <w:rsid w:val="002E05B7"/>
    <w:rsid w:val="002E3DEB"/>
    <w:rsid w:val="002E7254"/>
    <w:rsid w:val="002F0B82"/>
    <w:rsid w:val="002F444B"/>
    <w:rsid w:val="002F480E"/>
    <w:rsid w:val="002F4824"/>
    <w:rsid w:val="002F622B"/>
    <w:rsid w:val="002F6CEC"/>
    <w:rsid w:val="003000F0"/>
    <w:rsid w:val="0030104C"/>
    <w:rsid w:val="003012C0"/>
    <w:rsid w:val="00302DB5"/>
    <w:rsid w:val="0030402A"/>
    <w:rsid w:val="00304A40"/>
    <w:rsid w:val="00305608"/>
    <w:rsid w:val="003078F0"/>
    <w:rsid w:val="0031311D"/>
    <w:rsid w:val="00317848"/>
    <w:rsid w:val="00317D9A"/>
    <w:rsid w:val="00320134"/>
    <w:rsid w:val="003205D1"/>
    <w:rsid w:val="00321A1D"/>
    <w:rsid w:val="003222C8"/>
    <w:rsid w:val="00322E9A"/>
    <w:rsid w:val="00330257"/>
    <w:rsid w:val="00330537"/>
    <w:rsid w:val="0033079B"/>
    <w:rsid w:val="00331582"/>
    <w:rsid w:val="003321D9"/>
    <w:rsid w:val="00332DED"/>
    <w:rsid w:val="00333E96"/>
    <w:rsid w:val="00334DD9"/>
    <w:rsid w:val="0033550F"/>
    <w:rsid w:val="00341566"/>
    <w:rsid w:val="0034248B"/>
    <w:rsid w:val="003473C8"/>
    <w:rsid w:val="00347F72"/>
    <w:rsid w:val="003526EA"/>
    <w:rsid w:val="003529F3"/>
    <w:rsid w:val="00354608"/>
    <w:rsid w:val="00357921"/>
    <w:rsid w:val="00362995"/>
    <w:rsid w:val="00363ADC"/>
    <w:rsid w:val="00367073"/>
    <w:rsid w:val="0036775B"/>
    <w:rsid w:val="0037774F"/>
    <w:rsid w:val="00377859"/>
    <w:rsid w:val="0038169A"/>
    <w:rsid w:val="00381819"/>
    <w:rsid w:val="003822FA"/>
    <w:rsid w:val="003830A1"/>
    <w:rsid w:val="00383A09"/>
    <w:rsid w:val="00384DCB"/>
    <w:rsid w:val="00385509"/>
    <w:rsid w:val="0038604C"/>
    <w:rsid w:val="00390216"/>
    <w:rsid w:val="00390BE3"/>
    <w:rsid w:val="003926BF"/>
    <w:rsid w:val="00392CC4"/>
    <w:rsid w:val="00394185"/>
    <w:rsid w:val="0039418D"/>
    <w:rsid w:val="0039421E"/>
    <w:rsid w:val="003947DA"/>
    <w:rsid w:val="00395CD1"/>
    <w:rsid w:val="00396890"/>
    <w:rsid w:val="00397640"/>
    <w:rsid w:val="00397C51"/>
    <w:rsid w:val="003A19A6"/>
    <w:rsid w:val="003A1D7F"/>
    <w:rsid w:val="003A3869"/>
    <w:rsid w:val="003A4F6A"/>
    <w:rsid w:val="003A6B1E"/>
    <w:rsid w:val="003B0071"/>
    <w:rsid w:val="003B220E"/>
    <w:rsid w:val="003B4BFC"/>
    <w:rsid w:val="003B4CF8"/>
    <w:rsid w:val="003B50A8"/>
    <w:rsid w:val="003B6059"/>
    <w:rsid w:val="003C1C50"/>
    <w:rsid w:val="003C2C6F"/>
    <w:rsid w:val="003C33E7"/>
    <w:rsid w:val="003C4013"/>
    <w:rsid w:val="003C4A85"/>
    <w:rsid w:val="003C4AC7"/>
    <w:rsid w:val="003C78F5"/>
    <w:rsid w:val="003D153E"/>
    <w:rsid w:val="003D381B"/>
    <w:rsid w:val="003E084B"/>
    <w:rsid w:val="003E0DC7"/>
    <w:rsid w:val="003E2641"/>
    <w:rsid w:val="003E447B"/>
    <w:rsid w:val="003E62D1"/>
    <w:rsid w:val="003E6783"/>
    <w:rsid w:val="003F05B4"/>
    <w:rsid w:val="003F1384"/>
    <w:rsid w:val="003F2830"/>
    <w:rsid w:val="003F4696"/>
    <w:rsid w:val="003F4ED2"/>
    <w:rsid w:val="003F4FF7"/>
    <w:rsid w:val="003F592C"/>
    <w:rsid w:val="003F6052"/>
    <w:rsid w:val="003F73DE"/>
    <w:rsid w:val="003F75BA"/>
    <w:rsid w:val="003F776F"/>
    <w:rsid w:val="003F7A01"/>
    <w:rsid w:val="003F7A14"/>
    <w:rsid w:val="0040147F"/>
    <w:rsid w:val="00401C0F"/>
    <w:rsid w:val="00401D25"/>
    <w:rsid w:val="0040227A"/>
    <w:rsid w:val="004044D5"/>
    <w:rsid w:val="004053C2"/>
    <w:rsid w:val="00405751"/>
    <w:rsid w:val="00406362"/>
    <w:rsid w:val="00406F4B"/>
    <w:rsid w:val="00407BAA"/>
    <w:rsid w:val="004100A7"/>
    <w:rsid w:val="00412372"/>
    <w:rsid w:val="00414C1C"/>
    <w:rsid w:val="00414E25"/>
    <w:rsid w:val="00416933"/>
    <w:rsid w:val="00416E91"/>
    <w:rsid w:val="00417936"/>
    <w:rsid w:val="004209B4"/>
    <w:rsid w:val="0042123F"/>
    <w:rsid w:val="00421825"/>
    <w:rsid w:val="00427E67"/>
    <w:rsid w:val="00433F45"/>
    <w:rsid w:val="00435CF5"/>
    <w:rsid w:val="00437875"/>
    <w:rsid w:val="00440043"/>
    <w:rsid w:val="00440075"/>
    <w:rsid w:val="00440906"/>
    <w:rsid w:val="004419DC"/>
    <w:rsid w:val="00441CBF"/>
    <w:rsid w:val="0044278B"/>
    <w:rsid w:val="00443316"/>
    <w:rsid w:val="00443400"/>
    <w:rsid w:val="00444789"/>
    <w:rsid w:val="00444D5A"/>
    <w:rsid w:val="00450BA7"/>
    <w:rsid w:val="0045251A"/>
    <w:rsid w:val="00452F25"/>
    <w:rsid w:val="004561D3"/>
    <w:rsid w:val="004562C3"/>
    <w:rsid w:val="004564FD"/>
    <w:rsid w:val="0046238E"/>
    <w:rsid w:val="00462683"/>
    <w:rsid w:val="00464197"/>
    <w:rsid w:val="00464B93"/>
    <w:rsid w:val="00464C81"/>
    <w:rsid w:val="004661EE"/>
    <w:rsid w:val="004668E9"/>
    <w:rsid w:val="004673F6"/>
    <w:rsid w:val="004709BC"/>
    <w:rsid w:val="00473680"/>
    <w:rsid w:val="004748D5"/>
    <w:rsid w:val="00474E46"/>
    <w:rsid w:val="004761DE"/>
    <w:rsid w:val="0048074F"/>
    <w:rsid w:val="00482AB9"/>
    <w:rsid w:val="004835CB"/>
    <w:rsid w:val="00484CA3"/>
    <w:rsid w:val="00484F0D"/>
    <w:rsid w:val="00487A60"/>
    <w:rsid w:val="00487A7D"/>
    <w:rsid w:val="00490DE1"/>
    <w:rsid w:val="00491C25"/>
    <w:rsid w:val="0049214A"/>
    <w:rsid w:val="00492E01"/>
    <w:rsid w:val="00494B19"/>
    <w:rsid w:val="00496D58"/>
    <w:rsid w:val="004A00ED"/>
    <w:rsid w:val="004A1BD4"/>
    <w:rsid w:val="004A1DF0"/>
    <w:rsid w:val="004A4956"/>
    <w:rsid w:val="004B0720"/>
    <w:rsid w:val="004B1661"/>
    <w:rsid w:val="004B1AF9"/>
    <w:rsid w:val="004B2387"/>
    <w:rsid w:val="004B4C34"/>
    <w:rsid w:val="004B5A81"/>
    <w:rsid w:val="004B6F9B"/>
    <w:rsid w:val="004B76CA"/>
    <w:rsid w:val="004C0B41"/>
    <w:rsid w:val="004C2448"/>
    <w:rsid w:val="004C5AAE"/>
    <w:rsid w:val="004C6657"/>
    <w:rsid w:val="004C6B25"/>
    <w:rsid w:val="004D2E2B"/>
    <w:rsid w:val="004D6728"/>
    <w:rsid w:val="004D67B9"/>
    <w:rsid w:val="004E16E6"/>
    <w:rsid w:val="004E4BB1"/>
    <w:rsid w:val="004E6DC0"/>
    <w:rsid w:val="004E70E9"/>
    <w:rsid w:val="004E7DA6"/>
    <w:rsid w:val="004F2CA7"/>
    <w:rsid w:val="004F6F65"/>
    <w:rsid w:val="004F7E7C"/>
    <w:rsid w:val="00501000"/>
    <w:rsid w:val="0050197A"/>
    <w:rsid w:val="00501E9F"/>
    <w:rsid w:val="00502422"/>
    <w:rsid w:val="0050384C"/>
    <w:rsid w:val="00504E2E"/>
    <w:rsid w:val="00505BB8"/>
    <w:rsid w:val="00511B7F"/>
    <w:rsid w:val="00514325"/>
    <w:rsid w:val="005149AC"/>
    <w:rsid w:val="00516637"/>
    <w:rsid w:val="00520A5F"/>
    <w:rsid w:val="0052130C"/>
    <w:rsid w:val="00523341"/>
    <w:rsid w:val="005254B9"/>
    <w:rsid w:val="00530BAC"/>
    <w:rsid w:val="00530C7E"/>
    <w:rsid w:val="00536E17"/>
    <w:rsid w:val="00537D89"/>
    <w:rsid w:val="00537EAB"/>
    <w:rsid w:val="005408B5"/>
    <w:rsid w:val="005417CC"/>
    <w:rsid w:val="00542549"/>
    <w:rsid w:val="00542882"/>
    <w:rsid w:val="00553064"/>
    <w:rsid w:val="00553AB5"/>
    <w:rsid w:val="00553BF0"/>
    <w:rsid w:val="00555DDC"/>
    <w:rsid w:val="00555F90"/>
    <w:rsid w:val="005577E3"/>
    <w:rsid w:val="00557AB4"/>
    <w:rsid w:val="005635CF"/>
    <w:rsid w:val="00566ADB"/>
    <w:rsid w:val="00571808"/>
    <w:rsid w:val="00572866"/>
    <w:rsid w:val="00573642"/>
    <w:rsid w:val="005765BF"/>
    <w:rsid w:val="0058051E"/>
    <w:rsid w:val="005805CA"/>
    <w:rsid w:val="00584349"/>
    <w:rsid w:val="00584CE4"/>
    <w:rsid w:val="00585344"/>
    <w:rsid w:val="0058626D"/>
    <w:rsid w:val="00586CDC"/>
    <w:rsid w:val="00587ABC"/>
    <w:rsid w:val="0059055B"/>
    <w:rsid w:val="00591D74"/>
    <w:rsid w:val="00592F5F"/>
    <w:rsid w:val="00597219"/>
    <w:rsid w:val="00597CCE"/>
    <w:rsid w:val="005A41E9"/>
    <w:rsid w:val="005A7344"/>
    <w:rsid w:val="005A756F"/>
    <w:rsid w:val="005A7FBF"/>
    <w:rsid w:val="005B1903"/>
    <w:rsid w:val="005B2A27"/>
    <w:rsid w:val="005B44AE"/>
    <w:rsid w:val="005B5D0C"/>
    <w:rsid w:val="005B5EF5"/>
    <w:rsid w:val="005C01CE"/>
    <w:rsid w:val="005C12E6"/>
    <w:rsid w:val="005C3F34"/>
    <w:rsid w:val="005C565B"/>
    <w:rsid w:val="005C5E19"/>
    <w:rsid w:val="005C5F3E"/>
    <w:rsid w:val="005C60C5"/>
    <w:rsid w:val="005C7544"/>
    <w:rsid w:val="005D040E"/>
    <w:rsid w:val="005D097E"/>
    <w:rsid w:val="005D1522"/>
    <w:rsid w:val="005D1F2C"/>
    <w:rsid w:val="005D27F3"/>
    <w:rsid w:val="005D2D32"/>
    <w:rsid w:val="005D2E7B"/>
    <w:rsid w:val="005D3E9A"/>
    <w:rsid w:val="005D6530"/>
    <w:rsid w:val="005E177B"/>
    <w:rsid w:val="005E2D33"/>
    <w:rsid w:val="005E3EEC"/>
    <w:rsid w:val="005E4974"/>
    <w:rsid w:val="005E4B9C"/>
    <w:rsid w:val="005E5CD9"/>
    <w:rsid w:val="005E73BA"/>
    <w:rsid w:val="005E7470"/>
    <w:rsid w:val="005F3C54"/>
    <w:rsid w:val="005F51BF"/>
    <w:rsid w:val="005F5277"/>
    <w:rsid w:val="005F79AC"/>
    <w:rsid w:val="00600680"/>
    <w:rsid w:val="00601529"/>
    <w:rsid w:val="00602ABE"/>
    <w:rsid w:val="00603533"/>
    <w:rsid w:val="00605669"/>
    <w:rsid w:val="00612F05"/>
    <w:rsid w:val="00613C9F"/>
    <w:rsid w:val="00615127"/>
    <w:rsid w:val="006170DF"/>
    <w:rsid w:val="0061769B"/>
    <w:rsid w:val="00620DDA"/>
    <w:rsid w:val="00621005"/>
    <w:rsid w:val="00624E23"/>
    <w:rsid w:val="00626650"/>
    <w:rsid w:val="006276B4"/>
    <w:rsid w:val="006276D1"/>
    <w:rsid w:val="00633571"/>
    <w:rsid w:val="006336EC"/>
    <w:rsid w:val="006351B8"/>
    <w:rsid w:val="00635958"/>
    <w:rsid w:val="00636929"/>
    <w:rsid w:val="006375C5"/>
    <w:rsid w:val="00637671"/>
    <w:rsid w:val="00640F8F"/>
    <w:rsid w:val="0064298E"/>
    <w:rsid w:val="00643A59"/>
    <w:rsid w:val="00643A9C"/>
    <w:rsid w:val="006469DA"/>
    <w:rsid w:val="00646AAC"/>
    <w:rsid w:val="0064719D"/>
    <w:rsid w:val="0065128B"/>
    <w:rsid w:val="00651F60"/>
    <w:rsid w:val="00662892"/>
    <w:rsid w:val="00663506"/>
    <w:rsid w:val="00663E7F"/>
    <w:rsid w:val="0066429B"/>
    <w:rsid w:val="00665321"/>
    <w:rsid w:val="00665806"/>
    <w:rsid w:val="00665CB3"/>
    <w:rsid w:val="0067115E"/>
    <w:rsid w:val="00672DF0"/>
    <w:rsid w:val="00672E9C"/>
    <w:rsid w:val="00672F55"/>
    <w:rsid w:val="00674E89"/>
    <w:rsid w:val="00674EE5"/>
    <w:rsid w:val="006753A1"/>
    <w:rsid w:val="00676B4E"/>
    <w:rsid w:val="00681675"/>
    <w:rsid w:val="0068251D"/>
    <w:rsid w:val="00683EEB"/>
    <w:rsid w:val="00685A0A"/>
    <w:rsid w:val="006867EE"/>
    <w:rsid w:val="00687669"/>
    <w:rsid w:val="00687C76"/>
    <w:rsid w:val="006919D2"/>
    <w:rsid w:val="006932DD"/>
    <w:rsid w:val="00694533"/>
    <w:rsid w:val="006963C5"/>
    <w:rsid w:val="006A0873"/>
    <w:rsid w:val="006A09A9"/>
    <w:rsid w:val="006A179B"/>
    <w:rsid w:val="006A28ED"/>
    <w:rsid w:val="006A3EC5"/>
    <w:rsid w:val="006A41BC"/>
    <w:rsid w:val="006A67CA"/>
    <w:rsid w:val="006A7070"/>
    <w:rsid w:val="006A7D4E"/>
    <w:rsid w:val="006B0016"/>
    <w:rsid w:val="006B121A"/>
    <w:rsid w:val="006B15E9"/>
    <w:rsid w:val="006B4581"/>
    <w:rsid w:val="006B51EC"/>
    <w:rsid w:val="006B59D5"/>
    <w:rsid w:val="006B6B67"/>
    <w:rsid w:val="006C0D50"/>
    <w:rsid w:val="006C109F"/>
    <w:rsid w:val="006C1B06"/>
    <w:rsid w:val="006C1D24"/>
    <w:rsid w:val="006C1D8A"/>
    <w:rsid w:val="006C216D"/>
    <w:rsid w:val="006C287B"/>
    <w:rsid w:val="006C4AC3"/>
    <w:rsid w:val="006D0329"/>
    <w:rsid w:val="006D2341"/>
    <w:rsid w:val="006D2635"/>
    <w:rsid w:val="006D3258"/>
    <w:rsid w:val="006D47E1"/>
    <w:rsid w:val="006D486A"/>
    <w:rsid w:val="006D6919"/>
    <w:rsid w:val="006D6CDD"/>
    <w:rsid w:val="006E0CF4"/>
    <w:rsid w:val="006E135A"/>
    <w:rsid w:val="006E2697"/>
    <w:rsid w:val="006E3269"/>
    <w:rsid w:val="006E5566"/>
    <w:rsid w:val="006E7E13"/>
    <w:rsid w:val="006F0C48"/>
    <w:rsid w:val="006F0C98"/>
    <w:rsid w:val="006F2606"/>
    <w:rsid w:val="006F2AEA"/>
    <w:rsid w:val="006F3F34"/>
    <w:rsid w:val="006F634C"/>
    <w:rsid w:val="006F6A5A"/>
    <w:rsid w:val="007012D5"/>
    <w:rsid w:val="00702181"/>
    <w:rsid w:val="00702502"/>
    <w:rsid w:val="007027C7"/>
    <w:rsid w:val="00705F74"/>
    <w:rsid w:val="00707529"/>
    <w:rsid w:val="00710A0E"/>
    <w:rsid w:val="00711C39"/>
    <w:rsid w:val="00712453"/>
    <w:rsid w:val="00712556"/>
    <w:rsid w:val="00713AD3"/>
    <w:rsid w:val="007143A0"/>
    <w:rsid w:val="00717AE9"/>
    <w:rsid w:val="007209D5"/>
    <w:rsid w:val="0072117B"/>
    <w:rsid w:val="00722F8B"/>
    <w:rsid w:val="007233E1"/>
    <w:rsid w:val="0072750E"/>
    <w:rsid w:val="00727CEC"/>
    <w:rsid w:val="00730EE3"/>
    <w:rsid w:val="00731355"/>
    <w:rsid w:val="007330CB"/>
    <w:rsid w:val="00734224"/>
    <w:rsid w:val="00735B25"/>
    <w:rsid w:val="00737F27"/>
    <w:rsid w:val="00741767"/>
    <w:rsid w:val="00744180"/>
    <w:rsid w:val="00747B27"/>
    <w:rsid w:val="007507C8"/>
    <w:rsid w:val="00750B59"/>
    <w:rsid w:val="00750DDF"/>
    <w:rsid w:val="00753F85"/>
    <w:rsid w:val="00755C8A"/>
    <w:rsid w:val="007570BF"/>
    <w:rsid w:val="00757514"/>
    <w:rsid w:val="007600E3"/>
    <w:rsid w:val="00761658"/>
    <w:rsid w:val="00763B77"/>
    <w:rsid w:val="00763CB9"/>
    <w:rsid w:val="0076531C"/>
    <w:rsid w:val="007664F5"/>
    <w:rsid w:val="00766746"/>
    <w:rsid w:val="00766D93"/>
    <w:rsid w:val="00767535"/>
    <w:rsid w:val="007709E8"/>
    <w:rsid w:val="007716BC"/>
    <w:rsid w:val="00771894"/>
    <w:rsid w:val="00774110"/>
    <w:rsid w:val="00775FDA"/>
    <w:rsid w:val="007766A4"/>
    <w:rsid w:val="00777C7E"/>
    <w:rsid w:val="00777F85"/>
    <w:rsid w:val="007854C6"/>
    <w:rsid w:val="007868B6"/>
    <w:rsid w:val="00786CD5"/>
    <w:rsid w:val="00790214"/>
    <w:rsid w:val="007938A6"/>
    <w:rsid w:val="00794602"/>
    <w:rsid w:val="0079578D"/>
    <w:rsid w:val="007A0ED1"/>
    <w:rsid w:val="007A23C4"/>
    <w:rsid w:val="007A5502"/>
    <w:rsid w:val="007A65E6"/>
    <w:rsid w:val="007A763F"/>
    <w:rsid w:val="007B1B0F"/>
    <w:rsid w:val="007B5765"/>
    <w:rsid w:val="007B7776"/>
    <w:rsid w:val="007C0785"/>
    <w:rsid w:val="007C3C10"/>
    <w:rsid w:val="007C5F6C"/>
    <w:rsid w:val="007D0B89"/>
    <w:rsid w:val="007D1FF7"/>
    <w:rsid w:val="007D240E"/>
    <w:rsid w:val="007D271D"/>
    <w:rsid w:val="007D4760"/>
    <w:rsid w:val="007D4CA1"/>
    <w:rsid w:val="007D6507"/>
    <w:rsid w:val="007E129C"/>
    <w:rsid w:val="007E2660"/>
    <w:rsid w:val="007E43F0"/>
    <w:rsid w:val="007E6657"/>
    <w:rsid w:val="007F24E8"/>
    <w:rsid w:val="007F27C7"/>
    <w:rsid w:val="007F4F97"/>
    <w:rsid w:val="007F5A41"/>
    <w:rsid w:val="00801248"/>
    <w:rsid w:val="00801934"/>
    <w:rsid w:val="00802032"/>
    <w:rsid w:val="00804467"/>
    <w:rsid w:val="00805BE3"/>
    <w:rsid w:val="008105AC"/>
    <w:rsid w:val="00810AB6"/>
    <w:rsid w:val="00811247"/>
    <w:rsid w:val="00812F2F"/>
    <w:rsid w:val="00813CAD"/>
    <w:rsid w:val="008140BD"/>
    <w:rsid w:val="00817503"/>
    <w:rsid w:val="00817828"/>
    <w:rsid w:val="00817AAB"/>
    <w:rsid w:val="008201A3"/>
    <w:rsid w:val="00820926"/>
    <w:rsid w:val="00820D4D"/>
    <w:rsid w:val="008214ED"/>
    <w:rsid w:val="00822B74"/>
    <w:rsid w:val="008233FF"/>
    <w:rsid w:val="008235E3"/>
    <w:rsid w:val="008238A2"/>
    <w:rsid w:val="00826CDE"/>
    <w:rsid w:val="00830413"/>
    <w:rsid w:val="00831758"/>
    <w:rsid w:val="008347CB"/>
    <w:rsid w:val="00835913"/>
    <w:rsid w:val="008367E1"/>
    <w:rsid w:val="00836DE8"/>
    <w:rsid w:val="00842111"/>
    <w:rsid w:val="008428FF"/>
    <w:rsid w:val="00843DCC"/>
    <w:rsid w:val="008452B2"/>
    <w:rsid w:val="00846644"/>
    <w:rsid w:val="00850215"/>
    <w:rsid w:val="00850423"/>
    <w:rsid w:val="0085759A"/>
    <w:rsid w:val="008603D8"/>
    <w:rsid w:val="00861133"/>
    <w:rsid w:val="00861DD6"/>
    <w:rsid w:val="00864806"/>
    <w:rsid w:val="008654AD"/>
    <w:rsid w:val="008723AB"/>
    <w:rsid w:val="00873A12"/>
    <w:rsid w:val="00873CC9"/>
    <w:rsid w:val="00874178"/>
    <w:rsid w:val="008744A1"/>
    <w:rsid w:val="00875ED9"/>
    <w:rsid w:val="008776EB"/>
    <w:rsid w:val="008803B3"/>
    <w:rsid w:val="00880962"/>
    <w:rsid w:val="008845F5"/>
    <w:rsid w:val="00884802"/>
    <w:rsid w:val="0088655A"/>
    <w:rsid w:val="008869A3"/>
    <w:rsid w:val="00890187"/>
    <w:rsid w:val="008903A5"/>
    <w:rsid w:val="00891608"/>
    <w:rsid w:val="008933D5"/>
    <w:rsid w:val="00894B72"/>
    <w:rsid w:val="00896157"/>
    <w:rsid w:val="008964B1"/>
    <w:rsid w:val="008A282D"/>
    <w:rsid w:val="008A4546"/>
    <w:rsid w:val="008A62C9"/>
    <w:rsid w:val="008B0C44"/>
    <w:rsid w:val="008B1123"/>
    <w:rsid w:val="008B1ECF"/>
    <w:rsid w:val="008B3F59"/>
    <w:rsid w:val="008B3FBD"/>
    <w:rsid w:val="008B41CB"/>
    <w:rsid w:val="008B531C"/>
    <w:rsid w:val="008B691B"/>
    <w:rsid w:val="008B7489"/>
    <w:rsid w:val="008C1D02"/>
    <w:rsid w:val="008C6F93"/>
    <w:rsid w:val="008D1F49"/>
    <w:rsid w:val="008D31C5"/>
    <w:rsid w:val="008D3DC5"/>
    <w:rsid w:val="008D7736"/>
    <w:rsid w:val="008E45E5"/>
    <w:rsid w:val="008E61A1"/>
    <w:rsid w:val="008F10EB"/>
    <w:rsid w:val="008F29C5"/>
    <w:rsid w:val="008F37AD"/>
    <w:rsid w:val="00900AC4"/>
    <w:rsid w:val="009013AC"/>
    <w:rsid w:val="00903039"/>
    <w:rsid w:val="00903243"/>
    <w:rsid w:val="009036DB"/>
    <w:rsid w:val="00903C46"/>
    <w:rsid w:val="00903E4A"/>
    <w:rsid w:val="00905493"/>
    <w:rsid w:val="00905986"/>
    <w:rsid w:val="009065B9"/>
    <w:rsid w:val="009100E1"/>
    <w:rsid w:val="00911B49"/>
    <w:rsid w:val="009137E3"/>
    <w:rsid w:val="00923851"/>
    <w:rsid w:val="00925450"/>
    <w:rsid w:val="0092638A"/>
    <w:rsid w:val="00926B5E"/>
    <w:rsid w:val="009305AD"/>
    <w:rsid w:val="009311AF"/>
    <w:rsid w:val="00935655"/>
    <w:rsid w:val="00935E3E"/>
    <w:rsid w:val="00935EFC"/>
    <w:rsid w:val="00936DE1"/>
    <w:rsid w:val="00940690"/>
    <w:rsid w:val="009461FC"/>
    <w:rsid w:val="009471B5"/>
    <w:rsid w:val="00952143"/>
    <w:rsid w:val="00952808"/>
    <w:rsid w:val="00953089"/>
    <w:rsid w:val="00953C64"/>
    <w:rsid w:val="00953E73"/>
    <w:rsid w:val="00955667"/>
    <w:rsid w:val="00955B86"/>
    <w:rsid w:val="009570B5"/>
    <w:rsid w:val="00957BE7"/>
    <w:rsid w:val="009610F8"/>
    <w:rsid w:val="009612F0"/>
    <w:rsid w:val="00964E08"/>
    <w:rsid w:val="00966038"/>
    <w:rsid w:val="00966A10"/>
    <w:rsid w:val="00970078"/>
    <w:rsid w:val="009704F0"/>
    <w:rsid w:val="00971A3E"/>
    <w:rsid w:val="00972509"/>
    <w:rsid w:val="009734E6"/>
    <w:rsid w:val="009739E2"/>
    <w:rsid w:val="009801FF"/>
    <w:rsid w:val="00982E54"/>
    <w:rsid w:val="00987014"/>
    <w:rsid w:val="00987F10"/>
    <w:rsid w:val="009908BD"/>
    <w:rsid w:val="009912BB"/>
    <w:rsid w:val="009935FA"/>
    <w:rsid w:val="00993A1A"/>
    <w:rsid w:val="00993B74"/>
    <w:rsid w:val="0099405F"/>
    <w:rsid w:val="0099451A"/>
    <w:rsid w:val="00994A26"/>
    <w:rsid w:val="009967AC"/>
    <w:rsid w:val="00996B6D"/>
    <w:rsid w:val="009A06B1"/>
    <w:rsid w:val="009A0ACE"/>
    <w:rsid w:val="009A3B01"/>
    <w:rsid w:val="009A6904"/>
    <w:rsid w:val="009B0A76"/>
    <w:rsid w:val="009B3417"/>
    <w:rsid w:val="009B5F91"/>
    <w:rsid w:val="009B6B09"/>
    <w:rsid w:val="009B6C33"/>
    <w:rsid w:val="009C0309"/>
    <w:rsid w:val="009C1DA6"/>
    <w:rsid w:val="009C3A06"/>
    <w:rsid w:val="009C7214"/>
    <w:rsid w:val="009C7CED"/>
    <w:rsid w:val="009D091A"/>
    <w:rsid w:val="009D19C3"/>
    <w:rsid w:val="009D3A25"/>
    <w:rsid w:val="009D5066"/>
    <w:rsid w:val="009D5F75"/>
    <w:rsid w:val="009D7BF4"/>
    <w:rsid w:val="009E0DBE"/>
    <w:rsid w:val="009E1821"/>
    <w:rsid w:val="009E1D37"/>
    <w:rsid w:val="009E1FD6"/>
    <w:rsid w:val="009E3C0A"/>
    <w:rsid w:val="009E3D28"/>
    <w:rsid w:val="009E430B"/>
    <w:rsid w:val="009E78AD"/>
    <w:rsid w:val="009E7F94"/>
    <w:rsid w:val="009F0960"/>
    <w:rsid w:val="009F0B04"/>
    <w:rsid w:val="009F1763"/>
    <w:rsid w:val="009F220D"/>
    <w:rsid w:val="009F4379"/>
    <w:rsid w:val="009F4521"/>
    <w:rsid w:val="009F5BC7"/>
    <w:rsid w:val="009F624C"/>
    <w:rsid w:val="00A01F96"/>
    <w:rsid w:val="00A021D1"/>
    <w:rsid w:val="00A02650"/>
    <w:rsid w:val="00A027A5"/>
    <w:rsid w:val="00A04AA6"/>
    <w:rsid w:val="00A072C7"/>
    <w:rsid w:val="00A10B98"/>
    <w:rsid w:val="00A1368D"/>
    <w:rsid w:val="00A137F3"/>
    <w:rsid w:val="00A14C8D"/>
    <w:rsid w:val="00A1554E"/>
    <w:rsid w:val="00A15645"/>
    <w:rsid w:val="00A157E6"/>
    <w:rsid w:val="00A16DAE"/>
    <w:rsid w:val="00A17771"/>
    <w:rsid w:val="00A17D43"/>
    <w:rsid w:val="00A204F3"/>
    <w:rsid w:val="00A22172"/>
    <w:rsid w:val="00A221B2"/>
    <w:rsid w:val="00A23248"/>
    <w:rsid w:val="00A25E8D"/>
    <w:rsid w:val="00A26E40"/>
    <w:rsid w:val="00A27917"/>
    <w:rsid w:val="00A27FF8"/>
    <w:rsid w:val="00A30E3C"/>
    <w:rsid w:val="00A337BB"/>
    <w:rsid w:val="00A338F4"/>
    <w:rsid w:val="00A348F0"/>
    <w:rsid w:val="00A372D0"/>
    <w:rsid w:val="00A42F14"/>
    <w:rsid w:val="00A432E2"/>
    <w:rsid w:val="00A43547"/>
    <w:rsid w:val="00A46BF4"/>
    <w:rsid w:val="00A47924"/>
    <w:rsid w:val="00A47BB6"/>
    <w:rsid w:val="00A507D5"/>
    <w:rsid w:val="00A52DCD"/>
    <w:rsid w:val="00A570E3"/>
    <w:rsid w:val="00A60201"/>
    <w:rsid w:val="00A60393"/>
    <w:rsid w:val="00A62368"/>
    <w:rsid w:val="00A6779D"/>
    <w:rsid w:val="00A74608"/>
    <w:rsid w:val="00A756E9"/>
    <w:rsid w:val="00A762C6"/>
    <w:rsid w:val="00A776BE"/>
    <w:rsid w:val="00A8125C"/>
    <w:rsid w:val="00A81374"/>
    <w:rsid w:val="00A81554"/>
    <w:rsid w:val="00A83FBB"/>
    <w:rsid w:val="00A848E0"/>
    <w:rsid w:val="00A8552A"/>
    <w:rsid w:val="00A85635"/>
    <w:rsid w:val="00A85FC4"/>
    <w:rsid w:val="00A87DD0"/>
    <w:rsid w:val="00A9065D"/>
    <w:rsid w:val="00A94B0B"/>
    <w:rsid w:val="00A95875"/>
    <w:rsid w:val="00AA1A6E"/>
    <w:rsid w:val="00AA4545"/>
    <w:rsid w:val="00AA5BCA"/>
    <w:rsid w:val="00AA69B5"/>
    <w:rsid w:val="00AB0F7C"/>
    <w:rsid w:val="00AB1B30"/>
    <w:rsid w:val="00AB46BB"/>
    <w:rsid w:val="00AB46E6"/>
    <w:rsid w:val="00AB59DF"/>
    <w:rsid w:val="00AC0D50"/>
    <w:rsid w:val="00AC28DF"/>
    <w:rsid w:val="00AC3ACB"/>
    <w:rsid w:val="00AC4D14"/>
    <w:rsid w:val="00AC5FF5"/>
    <w:rsid w:val="00AC7A1B"/>
    <w:rsid w:val="00AD02ED"/>
    <w:rsid w:val="00AD21C5"/>
    <w:rsid w:val="00AD4AF5"/>
    <w:rsid w:val="00AD67BB"/>
    <w:rsid w:val="00AD70E9"/>
    <w:rsid w:val="00AD71B5"/>
    <w:rsid w:val="00AD76F7"/>
    <w:rsid w:val="00AE137D"/>
    <w:rsid w:val="00AE13F3"/>
    <w:rsid w:val="00AE26A2"/>
    <w:rsid w:val="00AE2D89"/>
    <w:rsid w:val="00AE696F"/>
    <w:rsid w:val="00AE7400"/>
    <w:rsid w:val="00AF580C"/>
    <w:rsid w:val="00AF5EB9"/>
    <w:rsid w:val="00AF5F6A"/>
    <w:rsid w:val="00AF639F"/>
    <w:rsid w:val="00AF6F30"/>
    <w:rsid w:val="00AF7E70"/>
    <w:rsid w:val="00B0111A"/>
    <w:rsid w:val="00B0189A"/>
    <w:rsid w:val="00B0349C"/>
    <w:rsid w:val="00B03A48"/>
    <w:rsid w:val="00B05F01"/>
    <w:rsid w:val="00B06A4E"/>
    <w:rsid w:val="00B127EB"/>
    <w:rsid w:val="00B1558D"/>
    <w:rsid w:val="00B15877"/>
    <w:rsid w:val="00B15EFB"/>
    <w:rsid w:val="00B20A2F"/>
    <w:rsid w:val="00B20C3B"/>
    <w:rsid w:val="00B21749"/>
    <w:rsid w:val="00B21E1E"/>
    <w:rsid w:val="00B2669C"/>
    <w:rsid w:val="00B27E4B"/>
    <w:rsid w:val="00B30A99"/>
    <w:rsid w:val="00B31B58"/>
    <w:rsid w:val="00B34881"/>
    <w:rsid w:val="00B409A5"/>
    <w:rsid w:val="00B41B1E"/>
    <w:rsid w:val="00B46619"/>
    <w:rsid w:val="00B47C07"/>
    <w:rsid w:val="00B51A2C"/>
    <w:rsid w:val="00B522D0"/>
    <w:rsid w:val="00B53077"/>
    <w:rsid w:val="00B53CB4"/>
    <w:rsid w:val="00B56362"/>
    <w:rsid w:val="00B57534"/>
    <w:rsid w:val="00B5767F"/>
    <w:rsid w:val="00B6376D"/>
    <w:rsid w:val="00B63EA3"/>
    <w:rsid w:val="00B6471A"/>
    <w:rsid w:val="00B70AEB"/>
    <w:rsid w:val="00B717D0"/>
    <w:rsid w:val="00B7441E"/>
    <w:rsid w:val="00B74C02"/>
    <w:rsid w:val="00B777B8"/>
    <w:rsid w:val="00B81BA8"/>
    <w:rsid w:val="00B81FB2"/>
    <w:rsid w:val="00B82D21"/>
    <w:rsid w:val="00B8459E"/>
    <w:rsid w:val="00B85426"/>
    <w:rsid w:val="00B86EFD"/>
    <w:rsid w:val="00B901D4"/>
    <w:rsid w:val="00B90318"/>
    <w:rsid w:val="00B905F1"/>
    <w:rsid w:val="00B936E9"/>
    <w:rsid w:val="00B9444C"/>
    <w:rsid w:val="00BA10C1"/>
    <w:rsid w:val="00BA2C86"/>
    <w:rsid w:val="00BA48E8"/>
    <w:rsid w:val="00BA5C05"/>
    <w:rsid w:val="00BB255C"/>
    <w:rsid w:val="00BB3223"/>
    <w:rsid w:val="00BB3A7A"/>
    <w:rsid w:val="00BB4F06"/>
    <w:rsid w:val="00BB6848"/>
    <w:rsid w:val="00BC072A"/>
    <w:rsid w:val="00BC0B3A"/>
    <w:rsid w:val="00BC2171"/>
    <w:rsid w:val="00BC5E2A"/>
    <w:rsid w:val="00BC6004"/>
    <w:rsid w:val="00BC6E51"/>
    <w:rsid w:val="00BC722B"/>
    <w:rsid w:val="00BC798E"/>
    <w:rsid w:val="00BC7EC7"/>
    <w:rsid w:val="00BD22B0"/>
    <w:rsid w:val="00BD41B9"/>
    <w:rsid w:val="00BE0A10"/>
    <w:rsid w:val="00BE5D27"/>
    <w:rsid w:val="00BE6176"/>
    <w:rsid w:val="00BE6DE8"/>
    <w:rsid w:val="00BF0A19"/>
    <w:rsid w:val="00BF22CE"/>
    <w:rsid w:val="00BF24BE"/>
    <w:rsid w:val="00BF2B85"/>
    <w:rsid w:val="00BF3BE8"/>
    <w:rsid w:val="00BF44C4"/>
    <w:rsid w:val="00BF46EC"/>
    <w:rsid w:val="00BF4E75"/>
    <w:rsid w:val="00BF4FB0"/>
    <w:rsid w:val="00BF64FD"/>
    <w:rsid w:val="00BF7F0B"/>
    <w:rsid w:val="00C07F8D"/>
    <w:rsid w:val="00C1063C"/>
    <w:rsid w:val="00C14439"/>
    <w:rsid w:val="00C14D62"/>
    <w:rsid w:val="00C17202"/>
    <w:rsid w:val="00C17223"/>
    <w:rsid w:val="00C201FD"/>
    <w:rsid w:val="00C202CA"/>
    <w:rsid w:val="00C22D12"/>
    <w:rsid w:val="00C256FC"/>
    <w:rsid w:val="00C25DDD"/>
    <w:rsid w:val="00C2778F"/>
    <w:rsid w:val="00C33189"/>
    <w:rsid w:val="00C34104"/>
    <w:rsid w:val="00C34726"/>
    <w:rsid w:val="00C34E37"/>
    <w:rsid w:val="00C35C50"/>
    <w:rsid w:val="00C362C4"/>
    <w:rsid w:val="00C41EC2"/>
    <w:rsid w:val="00C424A9"/>
    <w:rsid w:val="00C424FE"/>
    <w:rsid w:val="00C43B22"/>
    <w:rsid w:val="00C46B44"/>
    <w:rsid w:val="00C478F4"/>
    <w:rsid w:val="00C47AD0"/>
    <w:rsid w:val="00C5158A"/>
    <w:rsid w:val="00C53B06"/>
    <w:rsid w:val="00C567FA"/>
    <w:rsid w:val="00C56E7B"/>
    <w:rsid w:val="00C56E8D"/>
    <w:rsid w:val="00C579BC"/>
    <w:rsid w:val="00C6072C"/>
    <w:rsid w:val="00C609E3"/>
    <w:rsid w:val="00C619A7"/>
    <w:rsid w:val="00C61EF3"/>
    <w:rsid w:val="00C62A0A"/>
    <w:rsid w:val="00C636F0"/>
    <w:rsid w:val="00C65395"/>
    <w:rsid w:val="00C65803"/>
    <w:rsid w:val="00C70CAC"/>
    <w:rsid w:val="00C70F28"/>
    <w:rsid w:val="00C736BE"/>
    <w:rsid w:val="00C7450E"/>
    <w:rsid w:val="00C7695F"/>
    <w:rsid w:val="00C77451"/>
    <w:rsid w:val="00C80458"/>
    <w:rsid w:val="00C830FE"/>
    <w:rsid w:val="00C85BB7"/>
    <w:rsid w:val="00C8653F"/>
    <w:rsid w:val="00C86DDF"/>
    <w:rsid w:val="00C877F4"/>
    <w:rsid w:val="00C87A9C"/>
    <w:rsid w:val="00C9052A"/>
    <w:rsid w:val="00C90BD8"/>
    <w:rsid w:val="00C93256"/>
    <w:rsid w:val="00C975DE"/>
    <w:rsid w:val="00C97D5E"/>
    <w:rsid w:val="00CA2D12"/>
    <w:rsid w:val="00CA301B"/>
    <w:rsid w:val="00CA3110"/>
    <w:rsid w:val="00CA38EA"/>
    <w:rsid w:val="00CA39DF"/>
    <w:rsid w:val="00CA54E5"/>
    <w:rsid w:val="00CB2FF0"/>
    <w:rsid w:val="00CB3146"/>
    <w:rsid w:val="00CB6A20"/>
    <w:rsid w:val="00CB75FC"/>
    <w:rsid w:val="00CC03CE"/>
    <w:rsid w:val="00CC2A2A"/>
    <w:rsid w:val="00CC3488"/>
    <w:rsid w:val="00CC56A1"/>
    <w:rsid w:val="00CD1BC6"/>
    <w:rsid w:val="00CD355F"/>
    <w:rsid w:val="00CD364A"/>
    <w:rsid w:val="00CD44E0"/>
    <w:rsid w:val="00CD4D9A"/>
    <w:rsid w:val="00CD5280"/>
    <w:rsid w:val="00CD5856"/>
    <w:rsid w:val="00CD657F"/>
    <w:rsid w:val="00CD66E2"/>
    <w:rsid w:val="00CD6C18"/>
    <w:rsid w:val="00CD70C1"/>
    <w:rsid w:val="00CD7849"/>
    <w:rsid w:val="00CE0CAE"/>
    <w:rsid w:val="00CE1CCB"/>
    <w:rsid w:val="00CE5084"/>
    <w:rsid w:val="00CE59EF"/>
    <w:rsid w:val="00CE6785"/>
    <w:rsid w:val="00CE70D1"/>
    <w:rsid w:val="00CE7B0C"/>
    <w:rsid w:val="00CF0E85"/>
    <w:rsid w:val="00CF3AA9"/>
    <w:rsid w:val="00CF3E90"/>
    <w:rsid w:val="00CF7A6D"/>
    <w:rsid w:val="00D00939"/>
    <w:rsid w:val="00D00EAD"/>
    <w:rsid w:val="00D02250"/>
    <w:rsid w:val="00D02255"/>
    <w:rsid w:val="00D024D9"/>
    <w:rsid w:val="00D027A7"/>
    <w:rsid w:val="00D029D2"/>
    <w:rsid w:val="00D0507C"/>
    <w:rsid w:val="00D054D1"/>
    <w:rsid w:val="00D108C3"/>
    <w:rsid w:val="00D175E0"/>
    <w:rsid w:val="00D203DB"/>
    <w:rsid w:val="00D20B36"/>
    <w:rsid w:val="00D2248C"/>
    <w:rsid w:val="00D22CE1"/>
    <w:rsid w:val="00D23360"/>
    <w:rsid w:val="00D23486"/>
    <w:rsid w:val="00D25E49"/>
    <w:rsid w:val="00D25EDB"/>
    <w:rsid w:val="00D30824"/>
    <w:rsid w:val="00D32173"/>
    <w:rsid w:val="00D32AFB"/>
    <w:rsid w:val="00D34DA9"/>
    <w:rsid w:val="00D34EDE"/>
    <w:rsid w:val="00D35C20"/>
    <w:rsid w:val="00D37451"/>
    <w:rsid w:val="00D37AE2"/>
    <w:rsid w:val="00D412C3"/>
    <w:rsid w:val="00D42C14"/>
    <w:rsid w:val="00D435B1"/>
    <w:rsid w:val="00D45369"/>
    <w:rsid w:val="00D474AE"/>
    <w:rsid w:val="00D50BCE"/>
    <w:rsid w:val="00D5250C"/>
    <w:rsid w:val="00D54968"/>
    <w:rsid w:val="00D54974"/>
    <w:rsid w:val="00D574DF"/>
    <w:rsid w:val="00D61F5A"/>
    <w:rsid w:val="00D62DA7"/>
    <w:rsid w:val="00D65743"/>
    <w:rsid w:val="00D65E26"/>
    <w:rsid w:val="00D70838"/>
    <w:rsid w:val="00D73893"/>
    <w:rsid w:val="00D73E7A"/>
    <w:rsid w:val="00D75ED1"/>
    <w:rsid w:val="00D8045A"/>
    <w:rsid w:val="00D807B2"/>
    <w:rsid w:val="00D809C3"/>
    <w:rsid w:val="00D81BBF"/>
    <w:rsid w:val="00D84FE7"/>
    <w:rsid w:val="00D86CA6"/>
    <w:rsid w:val="00D87E28"/>
    <w:rsid w:val="00D90E54"/>
    <w:rsid w:val="00D9100C"/>
    <w:rsid w:val="00D921DC"/>
    <w:rsid w:val="00D9258B"/>
    <w:rsid w:val="00D940A3"/>
    <w:rsid w:val="00D96F59"/>
    <w:rsid w:val="00D977EC"/>
    <w:rsid w:val="00DA0152"/>
    <w:rsid w:val="00DA02AE"/>
    <w:rsid w:val="00DA02C9"/>
    <w:rsid w:val="00DA0545"/>
    <w:rsid w:val="00DA1FDB"/>
    <w:rsid w:val="00DA3A3A"/>
    <w:rsid w:val="00DA481D"/>
    <w:rsid w:val="00DA588D"/>
    <w:rsid w:val="00DA6034"/>
    <w:rsid w:val="00DA699D"/>
    <w:rsid w:val="00DB1839"/>
    <w:rsid w:val="00DB1DB3"/>
    <w:rsid w:val="00DB35E8"/>
    <w:rsid w:val="00DB37B8"/>
    <w:rsid w:val="00DB3D45"/>
    <w:rsid w:val="00DB43A8"/>
    <w:rsid w:val="00DB51C1"/>
    <w:rsid w:val="00DB5AE3"/>
    <w:rsid w:val="00DC1309"/>
    <w:rsid w:val="00DC4162"/>
    <w:rsid w:val="00DC51A8"/>
    <w:rsid w:val="00DD19CC"/>
    <w:rsid w:val="00DD2198"/>
    <w:rsid w:val="00DD25A0"/>
    <w:rsid w:val="00DD2EC1"/>
    <w:rsid w:val="00DD31E4"/>
    <w:rsid w:val="00DD75FC"/>
    <w:rsid w:val="00DD7DA0"/>
    <w:rsid w:val="00DD7F3E"/>
    <w:rsid w:val="00DE0593"/>
    <w:rsid w:val="00DE109C"/>
    <w:rsid w:val="00DE118E"/>
    <w:rsid w:val="00DE36C7"/>
    <w:rsid w:val="00DE40D4"/>
    <w:rsid w:val="00DE70E5"/>
    <w:rsid w:val="00DF193F"/>
    <w:rsid w:val="00DF33A4"/>
    <w:rsid w:val="00DF5163"/>
    <w:rsid w:val="00DF6749"/>
    <w:rsid w:val="00DF726F"/>
    <w:rsid w:val="00E00ABE"/>
    <w:rsid w:val="00E01406"/>
    <w:rsid w:val="00E0175D"/>
    <w:rsid w:val="00E01BA4"/>
    <w:rsid w:val="00E02A17"/>
    <w:rsid w:val="00E02B55"/>
    <w:rsid w:val="00E030C3"/>
    <w:rsid w:val="00E03ABD"/>
    <w:rsid w:val="00E0500F"/>
    <w:rsid w:val="00E0739F"/>
    <w:rsid w:val="00E077AC"/>
    <w:rsid w:val="00E10B4D"/>
    <w:rsid w:val="00E113BE"/>
    <w:rsid w:val="00E119D4"/>
    <w:rsid w:val="00E1209E"/>
    <w:rsid w:val="00E1513C"/>
    <w:rsid w:val="00E15E71"/>
    <w:rsid w:val="00E1622F"/>
    <w:rsid w:val="00E166E4"/>
    <w:rsid w:val="00E16EBE"/>
    <w:rsid w:val="00E171DA"/>
    <w:rsid w:val="00E21635"/>
    <w:rsid w:val="00E219C2"/>
    <w:rsid w:val="00E23137"/>
    <w:rsid w:val="00E249CF"/>
    <w:rsid w:val="00E27CB0"/>
    <w:rsid w:val="00E33541"/>
    <w:rsid w:val="00E356B5"/>
    <w:rsid w:val="00E36F46"/>
    <w:rsid w:val="00E3714A"/>
    <w:rsid w:val="00E37858"/>
    <w:rsid w:val="00E378A8"/>
    <w:rsid w:val="00E40E6C"/>
    <w:rsid w:val="00E41184"/>
    <w:rsid w:val="00E42732"/>
    <w:rsid w:val="00E43983"/>
    <w:rsid w:val="00E45705"/>
    <w:rsid w:val="00E45742"/>
    <w:rsid w:val="00E5033F"/>
    <w:rsid w:val="00E5232F"/>
    <w:rsid w:val="00E529A5"/>
    <w:rsid w:val="00E566F2"/>
    <w:rsid w:val="00E5761B"/>
    <w:rsid w:val="00E61488"/>
    <w:rsid w:val="00E62612"/>
    <w:rsid w:val="00E66063"/>
    <w:rsid w:val="00E66E40"/>
    <w:rsid w:val="00E676CE"/>
    <w:rsid w:val="00E703D7"/>
    <w:rsid w:val="00E73175"/>
    <w:rsid w:val="00E73F01"/>
    <w:rsid w:val="00E743B7"/>
    <w:rsid w:val="00E75187"/>
    <w:rsid w:val="00E77571"/>
    <w:rsid w:val="00E775C3"/>
    <w:rsid w:val="00E8005E"/>
    <w:rsid w:val="00E829A2"/>
    <w:rsid w:val="00E85648"/>
    <w:rsid w:val="00E85FDB"/>
    <w:rsid w:val="00E871DA"/>
    <w:rsid w:val="00E912AE"/>
    <w:rsid w:val="00E918CB"/>
    <w:rsid w:val="00E92191"/>
    <w:rsid w:val="00E92CB1"/>
    <w:rsid w:val="00E9304D"/>
    <w:rsid w:val="00E938EB"/>
    <w:rsid w:val="00E93921"/>
    <w:rsid w:val="00E96531"/>
    <w:rsid w:val="00E966B5"/>
    <w:rsid w:val="00EA04F0"/>
    <w:rsid w:val="00EA05A0"/>
    <w:rsid w:val="00EA2CC6"/>
    <w:rsid w:val="00EA72FB"/>
    <w:rsid w:val="00EA77EE"/>
    <w:rsid w:val="00EB0B72"/>
    <w:rsid w:val="00EB0CD4"/>
    <w:rsid w:val="00EB0D3C"/>
    <w:rsid w:val="00EB0EA3"/>
    <w:rsid w:val="00EB194F"/>
    <w:rsid w:val="00EB2601"/>
    <w:rsid w:val="00EB2A24"/>
    <w:rsid w:val="00EB2FAD"/>
    <w:rsid w:val="00EB377F"/>
    <w:rsid w:val="00EB46DF"/>
    <w:rsid w:val="00EC0381"/>
    <w:rsid w:val="00EC2EE7"/>
    <w:rsid w:val="00EC3DCC"/>
    <w:rsid w:val="00EC789A"/>
    <w:rsid w:val="00ED260E"/>
    <w:rsid w:val="00ED4B12"/>
    <w:rsid w:val="00ED4E9B"/>
    <w:rsid w:val="00EE1150"/>
    <w:rsid w:val="00EE1844"/>
    <w:rsid w:val="00EE2529"/>
    <w:rsid w:val="00EE47D2"/>
    <w:rsid w:val="00EE7EF1"/>
    <w:rsid w:val="00EF0939"/>
    <w:rsid w:val="00EF0E3E"/>
    <w:rsid w:val="00EF0E92"/>
    <w:rsid w:val="00EF24A5"/>
    <w:rsid w:val="00EF2D58"/>
    <w:rsid w:val="00EF352B"/>
    <w:rsid w:val="00EF3A89"/>
    <w:rsid w:val="00EF52B4"/>
    <w:rsid w:val="00EF7B43"/>
    <w:rsid w:val="00F01D94"/>
    <w:rsid w:val="00F03D44"/>
    <w:rsid w:val="00F06C79"/>
    <w:rsid w:val="00F06D7E"/>
    <w:rsid w:val="00F134B7"/>
    <w:rsid w:val="00F15893"/>
    <w:rsid w:val="00F1715C"/>
    <w:rsid w:val="00F208E9"/>
    <w:rsid w:val="00F213E3"/>
    <w:rsid w:val="00F2184D"/>
    <w:rsid w:val="00F21C59"/>
    <w:rsid w:val="00F21CD6"/>
    <w:rsid w:val="00F22176"/>
    <w:rsid w:val="00F24F03"/>
    <w:rsid w:val="00F25B0D"/>
    <w:rsid w:val="00F26971"/>
    <w:rsid w:val="00F270C8"/>
    <w:rsid w:val="00F27D38"/>
    <w:rsid w:val="00F31651"/>
    <w:rsid w:val="00F32F80"/>
    <w:rsid w:val="00F33137"/>
    <w:rsid w:val="00F33C6C"/>
    <w:rsid w:val="00F3554E"/>
    <w:rsid w:val="00F35E84"/>
    <w:rsid w:val="00F43334"/>
    <w:rsid w:val="00F467D6"/>
    <w:rsid w:val="00F51350"/>
    <w:rsid w:val="00F53605"/>
    <w:rsid w:val="00F548C0"/>
    <w:rsid w:val="00F54D2C"/>
    <w:rsid w:val="00F5780F"/>
    <w:rsid w:val="00F57A80"/>
    <w:rsid w:val="00F6065D"/>
    <w:rsid w:val="00F61C8F"/>
    <w:rsid w:val="00F65856"/>
    <w:rsid w:val="00F66E19"/>
    <w:rsid w:val="00F745D6"/>
    <w:rsid w:val="00F74B8A"/>
    <w:rsid w:val="00F771A1"/>
    <w:rsid w:val="00F774CD"/>
    <w:rsid w:val="00F83259"/>
    <w:rsid w:val="00F83E61"/>
    <w:rsid w:val="00F84843"/>
    <w:rsid w:val="00F853CE"/>
    <w:rsid w:val="00F854AA"/>
    <w:rsid w:val="00F85C66"/>
    <w:rsid w:val="00F85FB8"/>
    <w:rsid w:val="00F8631D"/>
    <w:rsid w:val="00F925FF"/>
    <w:rsid w:val="00F92CA0"/>
    <w:rsid w:val="00F934E2"/>
    <w:rsid w:val="00F949DD"/>
    <w:rsid w:val="00F9522C"/>
    <w:rsid w:val="00F954C8"/>
    <w:rsid w:val="00F9573E"/>
    <w:rsid w:val="00F9593D"/>
    <w:rsid w:val="00F95C4C"/>
    <w:rsid w:val="00F96717"/>
    <w:rsid w:val="00F9723D"/>
    <w:rsid w:val="00F9759B"/>
    <w:rsid w:val="00FA0FC3"/>
    <w:rsid w:val="00FA24EA"/>
    <w:rsid w:val="00FA5AE0"/>
    <w:rsid w:val="00FB143E"/>
    <w:rsid w:val="00FB3BB3"/>
    <w:rsid w:val="00FB65A6"/>
    <w:rsid w:val="00FB786A"/>
    <w:rsid w:val="00FC3BAC"/>
    <w:rsid w:val="00FD09F5"/>
    <w:rsid w:val="00FD0D15"/>
    <w:rsid w:val="00FD2407"/>
    <w:rsid w:val="00FD639A"/>
    <w:rsid w:val="00FD6E22"/>
    <w:rsid w:val="00FE0EF5"/>
    <w:rsid w:val="00FE2433"/>
    <w:rsid w:val="00FE45A7"/>
    <w:rsid w:val="00FE5644"/>
    <w:rsid w:val="00FE7131"/>
    <w:rsid w:val="00FE758C"/>
    <w:rsid w:val="00FF26B5"/>
    <w:rsid w:val="00FF2A72"/>
    <w:rsid w:val="00FF3F2A"/>
    <w:rsid w:val="00FF5B18"/>
    <w:rsid w:val="00FF5DA7"/>
    <w:rsid w:val="00FF6D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6BDB42"/>
  <w15:chartTrackingRefBased/>
  <w15:docId w15:val="{4179B201-42D6-4A25-8796-C68C2DA61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EA"/>
  </w:style>
  <w:style w:type="paragraph" w:styleId="Titre1">
    <w:name w:val="heading 1"/>
    <w:basedOn w:val="Normal"/>
    <w:next w:val="Normal"/>
    <w:link w:val="Titre1Car"/>
    <w:uiPriority w:val="9"/>
    <w:qFormat/>
    <w:rsid w:val="009F220D"/>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296DC5"/>
    <w:pPr>
      <w:keepNext/>
      <w:keepLines/>
      <w:numPr>
        <w:ilvl w:val="1"/>
        <w:numId w:val="1"/>
      </w:numPr>
      <w:spacing w:before="40" w:after="0"/>
      <w:ind w:left="576"/>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96DC5"/>
    <w:pPr>
      <w:keepNext/>
      <w:keepLines/>
      <w:numPr>
        <w:ilvl w:val="2"/>
        <w:numId w:val="1"/>
      </w:numPr>
      <w:spacing w:before="40" w:after="0"/>
      <w:ind w:left="72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296DC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296DC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296DC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296DC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296DC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96DC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F1068"/>
    <w:pPr>
      <w:tabs>
        <w:tab w:val="center" w:pos="4536"/>
        <w:tab w:val="right" w:pos="9072"/>
      </w:tabs>
      <w:spacing w:after="0" w:line="240" w:lineRule="auto"/>
    </w:pPr>
  </w:style>
  <w:style w:type="character" w:customStyle="1" w:styleId="En-tteCar">
    <w:name w:val="En-tête Car"/>
    <w:basedOn w:val="Policepardfaut"/>
    <w:link w:val="En-tte"/>
    <w:uiPriority w:val="99"/>
    <w:rsid w:val="001F1068"/>
  </w:style>
  <w:style w:type="paragraph" w:styleId="Pieddepage">
    <w:name w:val="footer"/>
    <w:basedOn w:val="Normal"/>
    <w:link w:val="PieddepageCar"/>
    <w:uiPriority w:val="99"/>
    <w:unhideWhenUsed/>
    <w:rsid w:val="001F106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F1068"/>
  </w:style>
  <w:style w:type="table" w:styleId="Grilledutableau">
    <w:name w:val="Table Grid"/>
    <w:basedOn w:val="TableauNormal"/>
    <w:uiPriority w:val="99"/>
    <w:rsid w:val="00F9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1722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C17223"/>
  </w:style>
  <w:style w:type="character" w:customStyle="1" w:styleId="eop">
    <w:name w:val="eop"/>
    <w:basedOn w:val="Policepardfaut"/>
    <w:rsid w:val="00C17223"/>
  </w:style>
  <w:style w:type="character" w:customStyle="1" w:styleId="Titre1Car">
    <w:name w:val="Titre 1 Car"/>
    <w:basedOn w:val="Policepardfaut"/>
    <w:link w:val="Titre1"/>
    <w:uiPriority w:val="9"/>
    <w:rsid w:val="009F220D"/>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9F220D"/>
    <w:pPr>
      <w:outlineLvl w:val="9"/>
    </w:pPr>
    <w:rPr>
      <w:lang w:eastAsia="fr-FR"/>
    </w:rPr>
  </w:style>
  <w:style w:type="paragraph" w:customStyle="1" w:styleId="Style1">
    <w:name w:val="Style1"/>
    <w:basedOn w:val="Normal"/>
    <w:link w:val="Style1Car"/>
    <w:qFormat/>
    <w:rsid w:val="009F220D"/>
  </w:style>
  <w:style w:type="paragraph" w:customStyle="1" w:styleId="Style2">
    <w:name w:val="Style2"/>
    <w:basedOn w:val="Normal"/>
    <w:link w:val="Style2Car"/>
    <w:qFormat/>
    <w:rsid w:val="00296DC5"/>
    <w:rPr>
      <w:rFonts w:ascii="Verdana" w:hAnsi="Verdana"/>
      <w:sz w:val="24"/>
    </w:rPr>
  </w:style>
  <w:style w:type="character" w:customStyle="1" w:styleId="Style1Car">
    <w:name w:val="Style1 Car"/>
    <w:basedOn w:val="Policepardfaut"/>
    <w:link w:val="Style1"/>
    <w:rsid w:val="009F220D"/>
  </w:style>
  <w:style w:type="character" w:customStyle="1" w:styleId="Titre2Car">
    <w:name w:val="Titre 2 Car"/>
    <w:basedOn w:val="Policepardfaut"/>
    <w:link w:val="Titre2"/>
    <w:uiPriority w:val="9"/>
    <w:rsid w:val="00296DC5"/>
    <w:rPr>
      <w:rFonts w:asciiTheme="majorHAnsi" w:eastAsiaTheme="majorEastAsia" w:hAnsiTheme="majorHAnsi" w:cstheme="majorBidi"/>
      <w:color w:val="2E74B5" w:themeColor="accent1" w:themeShade="BF"/>
      <w:sz w:val="26"/>
      <w:szCs w:val="26"/>
    </w:rPr>
  </w:style>
  <w:style w:type="character" w:customStyle="1" w:styleId="Style2Car">
    <w:name w:val="Style2 Car"/>
    <w:basedOn w:val="Policepardfaut"/>
    <w:link w:val="Style2"/>
    <w:rsid w:val="00296DC5"/>
    <w:rPr>
      <w:rFonts w:ascii="Verdana" w:hAnsi="Verdana"/>
      <w:sz w:val="24"/>
    </w:rPr>
  </w:style>
  <w:style w:type="character" w:customStyle="1" w:styleId="Titre3Car">
    <w:name w:val="Titre 3 Car"/>
    <w:basedOn w:val="Policepardfaut"/>
    <w:link w:val="Titre3"/>
    <w:uiPriority w:val="9"/>
    <w:rsid w:val="00296DC5"/>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296DC5"/>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296DC5"/>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296DC5"/>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296DC5"/>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296DC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296DC5"/>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381819"/>
    <w:pPr>
      <w:spacing w:after="100"/>
    </w:pPr>
  </w:style>
  <w:style w:type="character" w:styleId="Lienhypertexte">
    <w:name w:val="Hyperlink"/>
    <w:basedOn w:val="Policepardfaut"/>
    <w:uiPriority w:val="99"/>
    <w:unhideWhenUsed/>
    <w:rsid w:val="00381819"/>
    <w:rPr>
      <w:color w:val="0563C1" w:themeColor="hyperlink"/>
      <w:u w:val="single"/>
    </w:rPr>
  </w:style>
  <w:style w:type="paragraph" w:styleId="TM2">
    <w:name w:val="toc 2"/>
    <w:basedOn w:val="Normal"/>
    <w:next w:val="Normal"/>
    <w:autoRedefine/>
    <w:uiPriority w:val="39"/>
    <w:unhideWhenUsed/>
    <w:rsid w:val="002820B7"/>
    <w:pPr>
      <w:spacing w:after="100"/>
      <w:ind w:left="220"/>
    </w:pPr>
  </w:style>
  <w:style w:type="paragraph" w:styleId="TM3">
    <w:name w:val="toc 3"/>
    <w:basedOn w:val="Normal"/>
    <w:next w:val="Normal"/>
    <w:autoRedefine/>
    <w:uiPriority w:val="39"/>
    <w:unhideWhenUsed/>
    <w:rsid w:val="00A17D43"/>
    <w:pPr>
      <w:spacing w:after="100"/>
      <w:ind w:left="440"/>
    </w:pPr>
  </w:style>
  <w:style w:type="paragraph" w:styleId="TM4">
    <w:name w:val="toc 4"/>
    <w:basedOn w:val="Normal"/>
    <w:next w:val="Normal"/>
    <w:autoRedefine/>
    <w:uiPriority w:val="39"/>
    <w:unhideWhenUsed/>
    <w:rsid w:val="00105001"/>
    <w:pPr>
      <w:spacing w:after="100"/>
      <w:ind w:left="660"/>
    </w:pPr>
  </w:style>
  <w:style w:type="paragraph" w:styleId="Paragraphedeliste">
    <w:name w:val="List Paragraph"/>
    <w:basedOn w:val="Normal"/>
    <w:uiPriority w:val="34"/>
    <w:qFormat/>
    <w:rsid w:val="005E4974"/>
    <w:pPr>
      <w:ind w:left="720"/>
      <w:contextualSpacing/>
    </w:pPr>
  </w:style>
  <w:style w:type="paragraph" w:styleId="Textedebulles">
    <w:name w:val="Balloon Text"/>
    <w:basedOn w:val="Normal"/>
    <w:link w:val="TextedebullesCar"/>
    <w:uiPriority w:val="99"/>
    <w:semiHidden/>
    <w:unhideWhenUsed/>
    <w:rsid w:val="001B53D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B53DC"/>
    <w:rPr>
      <w:rFonts w:ascii="Segoe UI" w:hAnsi="Segoe UI" w:cs="Segoe UI"/>
      <w:sz w:val="18"/>
      <w:szCs w:val="18"/>
    </w:rPr>
  </w:style>
  <w:style w:type="character" w:styleId="Marquedecommentaire">
    <w:name w:val="annotation reference"/>
    <w:basedOn w:val="Policepardfaut"/>
    <w:uiPriority w:val="99"/>
    <w:semiHidden/>
    <w:unhideWhenUsed/>
    <w:rsid w:val="003529F3"/>
    <w:rPr>
      <w:sz w:val="16"/>
      <w:szCs w:val="16"/>
    </w:rPr>
  </w:style>
  <w:style w:type="paragraph" w:styleId="Commentaire">
    <w:name w:val="annotation text"/>
    <w:basedOn w:val="Normal"/>
    <w:link w:val="CommentaireCar"/>
    <w:uiPriority w:val="99"/>
    <w:unhideWhenUsed/>
    <w:rsid w:val="003529F3"/>
    <w:pPr>
      <w:spacing w:line="240" w:lineRule="auto"/>
    </w:pPr>
    <w:rPr>
      <w:sz w:val="20"/>
      <w:szCs w:val="20"/>
    </w:rPr>
  </w:style>
  <w:style w:type="character" w:customStyle="1" w:styleId="CommentaireCar">
    <w:name w:val="Commentaire Car"/>
    <w:basedOn w:val="Policepardfaut"/>
    <w:link w:val="Commentaire"/>
    <w:uiPriority w:val="99"/>
    <w:rsid w:val="003529F3"/>
    <w:rPr>
      <w:sz w:val="20"/>
      <w:szCs w:val="20"/>
    </w:rPr>
  </w:style>
  <w:style w:type="paragraph" w:styleId="Objetducommentaire">
    <w:name w:val="annotation subject"/>
    <w:basedOn w:val="Commentaire"/>
    <w:next w:val="Commentaire"/>
    <w:link w:val="ObjetducommentaireCar"/>
    <w:uiPriority w:val="99"/>
    <w:semiHidden/>
    <w:unhideWhenUsed/>
    <w:rsid w:val="003529F3"/>
    <w:rPr>
      <w:b/>
      <w:bCs/>
    </w:rPr>
  </w:style>
  <w:style w:type="character" w:customStyle="1" w:styleId="ObjetducommentaireCar">
    <w:name w:val="Objet du commentaire Car"/>
    <w:basedOn w:val="CommentaireCar"/>
    <w:link w:val="Objetducommentaire"/>
    <w:uiPriority w:val="99"/>
    <w:semiHidden/>
    <w:rsid w:val="003529F3"/>
    <w:rPr>
      <w:b/>
      <w:bCs/>
      <w:sz w:val="20"/>
      <w:szCs w:val="20"/>
    </w:rPr>
  </w:style>
  <w:style w:type="paragraph" w:customStyle="1" w:styleId="Puce1">
    <w:name w:val="Puce 1"/>
    <w:basedOn w:val="Normal"/>
    <w:link w:val="Puce1Car"/>
    <w:qFormat/>
    <w:rsid w:val="00665806"/>
    <w:pPr>
      <w:numPr>
        <w:numId w:val="18"/>
      </w:numPr>
      <w:spacing w:after="0" w:line="240" w:lineRule="auto"/>
      <w:jc w:val="both"/>
    </w:pPr>
    <w:rPr>
      <w:rFonts w:ascii="Times New Roman" w:eastAsia="Times New Roman" w:hAnsi="Times New Roman" w:cs="Times New Roman"/>
      <w:sz w:val="24"/>
      <w:szCs w:val="24"/>
      <w:lang w:eastAsia="fr-FR"/>
    </w:rPr>
  </w:style>
  <w:style w:type="character" w:customStyle="1" w:styleId="Puce1Car">
    <w:name w:val="Puce 1 Car"/>
    <w:link w:val="Puce1"/>
    <w:rsid w:val="00665806"/>
    <w:rPr>
      <w:rFonts w:ascii="Times New Roman" w:eastAsia="Times New Roman" w:hAnsi="Times New Roman" w:cs="Times New Roman"/>
      <w:sz w:val="24"/>
      <w:szCs w:val="24"/>
      <w:lang w:eastAsia="fr-FR"/>
    </w:rPr>
  </w:style>
  <w:style w:type="paragraph" w:customStyle="1" w:styleId="Corps">
    <w:name w:val="Corps"/>
    <w:rsid w:val="001F37D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fr-FR"/>
    </w:rPr>
  </w:style>
  <w:style w:type="character" w:customStyle="1" w:styleId="columntype1item">
    <w:name w:val="columntype1__item"/>
    <w:basedOn w:val="Policepardfaut"/>
    <w:rsid w:val="00994A26"/>
  </w:style>
  <w:style w:type="character" w:styleId="Mentionnonrsolue">
    <w:name w:val="Unresolved Mention"/>
    <w:basedOn w:val="Policepardfaut"/>
    <w:uiPriority w:val="99"/>
    <w:semiHidden/>
    <w:unhideWhenUsed/>
    <w:rsid w:val="0068251D"/>
    <w:rPr>
      <w:color w:val="605E5C"/>
      <w:shd w:val="clear" w:color="auto" w:fill="E1DFDD"/>
    </w:rPr>
  </w:style>
  <w:style w:type="paragraph" w:styleId="Rvision">
    <w:name w:val="Revision"/>
    <w:hidden/>
    <w:uiPriority w:val="99"/>
    <w:semiHidden/>
    <w:rsid w:val="00E912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19289">
      <w:bodyDiv w:val="1"/>
      <w:marLeft w:val="0"/>
      <w:marRight w:val="0"/>
      <w:marTop w:val="0"/>
      <w:marBottom w:val="0"/>
      <w:divBdr>
        <w:top w:val="none" w:sz="0" w:space="0" w:color="auto"/>
        <w:left w:val="none" w:sz="0" w:space="0" w:color="auto"/>
        <w:bottom w:val="none" w:sz="0" w:space="0" w:color="auto"/>
        <w:right w:val="none" w:sz="0" w:space="0" w:color="auto"/>
      </w:divBdr>
      <w:divsChild>
        <w:div w:id="113908386">
          <w:marLeft w:val="0"/>
          <w:marRight w:val="0"/>
          <w:marTop w:val="0"/>
          <w:marBottom w:val="0"/>
          <w:divBdr>
            <w:top w:val="none" w:sz="0" w:space="0" w:color="auto"/>
            <w:left w:val="none" w:sz="0" w:space="0" w:color="auto"/>
            <w:bottom w:val="none" w:sz="0" w:space="0" w:color="auto"/>
            <w:right w:val="none" w:sz="0" w:space="0" w:color="auto"/>
          </w:divBdr>
          <w:divsChild>
            <w:div w:id="1770002360">
              <w:marLeft w:val="0"/>
              <w:marRight w:val="0"/>
              <w:marTop w:val="0"/>
              <w:marBottom w:val="0"/>
              <w:divBdr>
                <w:top w:val="none" w:sz="0" w:space="0" w:color="auto"/>
                <w:left w:val="none" w:sz="0" w:space="0" w:color="auto"/>
                <w:bottom w:val="none" w:sz="0" w:space="0" w:color="auto"/>
                <w:right w:val="none" w:sz="0" w:space="0" w:color="auto"/>
              </w:divBdr>
            </w:div>
          </w:divsChild>
        </w:div>
        <w:div w:id="882526216">
          <w:marLeft w:val="0"/>
          <w:marRight w:val="0"/>
          <w:marTop w:val="0"/>
          <w:marBottom w:val="0"/>
          <w:divBdr>
            <w:top w:val="none" w:sz="0" w:space="0" w:color="auto"/>
            <w:left w:val="none" w:sz="0" w:space="0" w:color="auto"/>
            <w:bottom w:val="none" w:sz="0" w:space="0" w:color="auto"/>
            <w:right w:val="none" w:sz="0" w:space="0" w:color="auto"/>
          </w:divBdr>
          <w:divsChild>
            <w:div w:id="1005745552">
              <w:marLeft w:val="0"/>
              <w:marRight w:val="0"/>
              <w:marTop w:val="0"/>
              <w:marBottom w:val="0"/>
              <w:divBdr>
                <w:top w:val="none" w:sz="0" w:space="0" w:color="auto"/>
                <w:left w:val="none" w:sz="0" w:space="0" w:color="auto"/>
                <w:bottom w:val="none" w:sz="0" w:space="0" w:color="auto"/>
                <w:right w:val="none" w:sz="0" w:space="0" w:color="auto"/>
              </w:divBdr>
            </w:div>
          </w:divsChild>
        </w:div>
        <w:div w:id="1097017385">
          <w:marLeft w:val="0"/>
          <w:marRight w:val="0"/>
          <w:marTop w:val="0"/>
          <w:marBottom w:val="0"/>
          <w:divBdr>
            <w:top w:val="none" w:sz="0" w:space="0" w:color="auto"/>
            <w:left w:val="none" w:sz="0" w:space="0" w:color="auto"/>
            <w:bottom w:val="none" w:sz="0" w:space="0" w:color="auto"/>
            <w:right w:val="none" w:sz="0" w:space="0" w:color="auto"/>
          </w:divBdr>
          <w:divsChild>
            <w:div w:id="1993176097">
              <w:marLeft w:val="0"/>
              <w:marRight w:val="0"/>
              <w:marTop w:val="0"/>
              <w:marBottom w:val="0"/>
              <w:divBdr>
                <w:top w:val="none" w:sz="0" w:space="0" w:color="auto"/>
                <w:left w:val="none" w:sz="0" w:space="0" w:color="auto"/>
                <w:bottom w:val="none" w:sz="0" w:space="0" w:color="auto"/>
                <w:right w:val="none" w:sz="0" w:space="0" w:color="auto"/>
              </w:divBdr>
            </w:div>
          </w:divsChild>
        </w:div>
        <w:div w:id="1248274378">
          <w:marLeft w:val="0"/>
          <w:marRight w:val="0"/>
          <w:marTop w:val="0"/>
          <w:marBottom w:val="0"/>
          <w:divBdr>
            <w:top w:val="none" w:sz="0" w:space="0" w:color="auto"/>
            <w:left w:val="none" w:sz="0" w:space="0" w:color="auto"/>
            <w:bottom w:val="none" w:sz="0" w:space="0" w:color="auto"/>
            <w:right w:val="none" w:sz="0" w:space="0" w:color="auto"/>
          </w:divBdr>
          <w:divsChild>
            <w:div w:id="81862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4380">
      <w:bodyDiv w:val="1"/>
      <w:marLeft w:val="0"/>
      <w:marRight w:val="0"/>
      <w:marTop w:val="0"/>
      <w:marBottom w:val="0"/>
      <w:divBdr>
        <w:top w:val="none" w:sz="0" w:space="0" w:color="auto"/>
        <w:left w:val="none" w:sz="0" w:space="0" w:color="auto"/>
        <w:bottom w:val="none" w:sz="0" w:space="0" w:color="auto"/>
        <w:right w:val="none" w:sz="0" w:space="0" w:color="auto"/>
      </w:divBdr>
    </w:div>
    <w:div w:id="348944638">
      <w:bodyDiv w:val="1"/>
      <w:marLeft w:val="0"/>
      <w:marRight w:val="0"/>
      <w:marTop w:val="0"/>
      <w:marBottom w:val="0"/>
      <w:divBdr>
        <w:top w:val="none" w:sz="0" w:space="0" w:color="auto"/>
        <w:left w:val="none" w:sz="0" w:space="0" w:color="auto"/>
        <w:bottom w:val="none" w:sz="0" w:space="0" w:color="auto"/>
        <w:right w:val="none" w:sz="0" w:space="0" w:color="auto"/>
      </w:divBdr>
    </w:div>
    <w:div w:id="428427769">
      <w:bodyDiv w:val="1"/>
      <w:marLeft w:val="0"/>
      <w:marRight w:val="0"/>
      <w:marTop w:val="0"/>
      <w:marBottom w:val="0"/>
      <w:divBdr>
        <w:top w:val="none" w:sz="0" w:space="0" w:color="auto"/>
        <w:left w:val="none" w:sz="0" w:space="0" w:color="auto"/>
        <w:bottom w:val="none" w:sz="0" w:space="0" w:color="auto"/>
        <w:right w:val="none" w:sz="0" w:space="0" w:color="auto"/>
      </w:divBdr>
    </w:div>
    <w:div w:id="675112177">
      <w:bodyDiv w:val="1"/>
      <w:marLeft w:val="0"/>
      <w:marRight w:val="0"/>
      <w:marTop w:val="0"/>
      <w:marBottom w:val="0"/>
      <w:divBdr>
        <w:top w:val="none" w:sz="0" w:space="0" w:color="auto"/>
        <w:left w:val="none" w:sz="0" w:space="0" w:color="auto"/>
        <w:bottom w:val="none" w:sz="0" w:space="0" w:color="auto"/>
        <w:right w:val="none" w:sz="0" w:space="0" w:color="auto"/>
      </w:divBdr>
      <w:divsChild>
        <w:div w:id="2085687403">
          <w:marLeft w:val="0"/>
          <w:marRight w:val="0"/>
          <w:marTop w:val="0"/>
          <w:marBottom w:val="0"/>
          <w:divBdr>
            <w:top w:val="none" w:sz="0" w:space="0" w:color="auto"/>
            <w:left w:val="none" w:sz="0" w:space="0" w:color="auto"/>
            <w:bottom w:val="none" w:sz="0" w:space="0" w:color="auto"/>
            <w:right w:val="none" w:sz="0" w:space="0" w:color="auto"/>
          </w:divBdr>
          <w:divsChild>
            <w:div w:id="1267927427">
              <w:marLeft w:val="0"/>
              <w:marRight w:val="0"/>
              <w:marTop w:val="0"/>
              <w:marBottom w:val="0"/>
              <w:divBdr>
                <w:top w:val="none" w:sz="0" w:space="0" w:color="auto"/>
                <w:left w:val="none" w:sz="0" w:space="0" w:color="auto"/>
                <w:bottom w:val="none" w:sz="0" w:space="0" w:color="auto"/>
                <w:right w:val="none" w:sz="0" w:space="0" w:color="auto"/>
              </w:divBdr>
            </w:div>
            <w:div w:id="239366600">
              <w:marLeft w:val="0"/>
              <w:marRight w:val="0"/>
              <w:marTop w:val="0"/>
              <w:marBottom w:val="0"/>
              <w:divBdr>
                <w:top w:val="none" w:sz="0" w:space="0" w:color="auto"/>
                <w:left w:val="none" w:sz="0" w:space="0" w:color="auto"/>
                <w:bottom w:val="none" w:sz="0" w:space="0" w:color="auto"/>
                <w:right w:val="none" w:sz="0" w:space="0" w:color="auto"/>
              </w:divBdr>
              <w:divsChild>
                <w:div w:id="643004264">
                  <w:marLeft w:val="0"/>
                  <w:marRight w:val="0"/>
                  <w:marTop w:val="30"/>
                  <w:marBottom w:val="30"/>
                  <w:divBdr>
                    <w:top w:val="none" w:sz="0" w:space="0" w:color="auto"/>
                    <w:left w:val="none" w:sz="0" w:space="0" w:color="auto"/>
                    <w:bottom w:val="none" w:sz="0" w:space="0" w:color="auto"/>
                    <w:right w:val="none" w:sz="0" w:space="0" w:color="auto"/>
                  </w:divBdr>
                  <w:divsChild>
                    <w:div w:id="700202121">
                      <w:marLeft w:val="0"/>
                      <w:marRight w:val="0"/>
                      <w:marTop w:val="0"/>
                      <w:marBottom w:val="0"/>
                      <w:divBdr>
                        <w:top w:val="none" w:sz="0" w:space="0" w:color="auto"/>
                        <w:left w:val="none" w:sz="0" w:space="0" w:color="auto"/>
                        <w:bottom w:val="none" w:sz="0" w:space="0" w:color="auto"/>
                        <w:right w:val="none" w:sz="0" w:space="0" w:color="auto"/>
                      </w:divBdr>
                      <w:divsChild>
                        <w:div w:id="1722443194">
                          <w:marLeft w:val="0"/>
                          <w:marRight w:val="0"/>
                          <w:marTop w:val="0"/>
                          <w:marBottom w:val="0"/>
                          <w:divBdr>
                            <w:top w:val="none" w:sz="0" w:space="0" w:color="auto"/>
                            <w:left w:val="none" w:sz="0" w:space="0" w:color="auto"/>
                            <w:bottom w:val="none" w:sz="0" w:space="0" w:color="auto"/>
                            <w:right w:val="none" w:sz="0" w:space="0" w:color="auto"/>
                          </w:divBdr>
                        </w:div>
                      </w:divsChild>
                    </w:div>
                    <w:div w:id="1937901677">
                      <w:marLeft w:val="0"/>
                      <w:marRight w:val="0"/>
                      <w:marTop w:val="0"/>
                      <w:marBottom w:val="0"/>
                      <w:divBdr>
                        <w:top w:val="none" w:sz="0" w:space="0" w:color="auto"/>
                        <w:left w:val="none" w:sz="0" w:space="0" w:color="auto"/>
                        <w:bottom w:val="none" w:sz="0" w:space="0" w:color="auto"/>
                        <w:right w:val="none" w:sz="0" w:space="0" w:color="auto"/>
                      </w:divBdr>
                      <w:divsChild>
                        <w:div w:id="1804695363">
                          <w:marLeft w:val="0"/>
                          <w:marRight w:val="0"/>
                          <w:marTop w:val="0"/>
                          <w:marBottom w:val="0"/>
                          <w:divBdr>
                            <w:top w:val="none" w:sz="0" w:space="0" w:color="auto"/>
                            <w:left w:val="none" w:sz="0" w:space="0" w:color="auto"/>
                            <w:bottom w:val="none" w:sz="0" w:space="0" w:color="auto"/>
                            <w:right w:val="none" w:sz="0" w:space="0" w:color="auto"/>
                          </w:divBdr>
                        </w:div>
                      </w:divsChild>
                    </w:div>
                    <w:div w:id="741485122">
                      <w:marLeft w:val="0"/>
                      <w:marRight w:val="0"/>
                      <w:marTop w:val="0"/>
                      <w:marBottom w:val="0"/>
                      <w:divBdr>
                        <w:top w:val="none" w:sz="0" w:space="0" w:color="auto"/>
                        <w:left w:val="none" w:sz="0" w:space="0" w:color="auto"/>
                        <w:bottom w:val="none" w:sz="0" w:space="0" w:color="auto"/>
                        <w:right w:val="none" w:sz="0" w:space="0" w:color="auto"/>
                      </w:divBdr>
                      <w:divsChild>
                        <w:div w:id="110167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118051">
      <w:bodyDiv w:val="1"/>
      <w:marLeft w:val="0"/>
      <w:marRight w:val="0"/>
      <w:marTop w:val="0"/>
      <w:marBottom w:val="0"/>
      <w:divBdr>
        <w:top w:val="none" w:sz="0" w:space="0" w:color="auto"/>
        <w:left w:val="none" w:sz="0" w:space="0" w:color="auto"/>
        <w:bottom w:val="none" w:sz="0" w:space="0" w:color="auto"/>
        <w:right w:val="none" w:sz="0" w:space="0" w:color="auto"/>
      </w:divBdr>
      <w:divsChild>
        <w:div w:id="765923875">
          <w:marLeft w:val="0"/>
          <w:marRight w:val="0"/>
          <w:marTop w:val="0"/>
          <w:marBottom w:val="0"/>
          <w:divBdr>
            <w:top w:val="none" w:sz="0" w:space="0" w:color="auto"/>
            <w:left w:val="none" w:sz="0" w:space="0" w:color="auto"/>
            <w:bottom w:val="none" w:sz="0" w:space="0" w:color="auto"/>
            <w:right w:val="none" w:sz="0" w:space="0" w:color="auto"/>
          </w:divBdr>
        </w:div>
        <w:div w:id="1282572058">
          <w:marLeft w:val="0"/>
          <w:marRight w:val="0"/>
          <w:marTop w:val="0"/>
          <w:marBottom w:val="0"/>
          <w:divBdr>
            <w:top w:val="none" w:sz="0" w:space="0" w:color="auto"/>
            <w:left w:val="none" w:sz="0" w:space="0" w:color="auto"/>
            <w:bottom w:val="none" w:sz="0" w:space="0" w:color="auto"/>
            <w:right w:val="none" w:sz="0" w:space="0" w:color="auto"/>
          </w:divBdr>
        </w:div>
      </w:divsChild>
    </w:div>
    <w:div w:id="1026638671">
      <w:bodyDiv w:val="1"/>
      <w:marLeft w:val="0"/>
      <w:marRight w:val="0"/>
      <w:marTop w:val="0"/>
      <w:marBottom w:val="0"/>
      <w:divBdr>
        <w:top w:val="none" w:sz="0" w:space="0" w:color="auto"/>
        <w:left w:val="none" w:sz="0" w:space="0" w:color="auto"/>
        <w:bottom w:val="none" w:sz="0" w:space="0" w:color="auto"/>
        <w:right w:val="none" w:sz="0" w:space="0" w:color="auto"/>
      </w:divBdr>
    </w:div>
    <w:div w:id="144553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4156da9-ebcc-41b8-b61f-9944d6e1cd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F4DC93750839468EF622023E48609B" ma:contentTypeVersion="15" ma:contentTypeDescription="Crée un document." ma:contentTypeScope="" ma:versionID="bd92f5933fb688835ea85cf3fa512b8a">
  <xsd:schema xmlns:xsd="http://www.w3.org/2001/XMLSchema" xmlns:xs="http://www.w3.org/2001/XMLSchema" xmlns:p="http://schemas.microsoft.com/office/2006/metadata/properties" xmlns:ns3="4c753d9c-e689-4a9f-b149-6d5933cbe204" xmlns:ns4="a4156da9-ebcc-41b8-b61f-9944d6e1cd7c" targetNamespace="http://schemas.microsoft.com/office/2006/metadata/properties" ma:root="true" ma:fieldsID="56e030101818748bb93fbfefd2354826" ns3:_="" ns4:_="">
    <xsd:import namespace="4c753d9c-e689-4a9f-b149-6d5933cbe204"/>
    <xsd:import namespace="a4156da9-ebcc-41b8-b61f-9944d6e1cd7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753d9c-e689-4a9f-b149-6d5933cbe20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156da9-ebcc-41b8-b61f-9944d6e1cd7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42DB05-CE45-4005-AFBC-DDCC82E04B98}">
  <ds:schemaRefs>
    <ds:schemaRef ds:uri="http://schemas.microsoft.com/office/2006/metadata/properties"/>
    <ds:schemaRef ds:uri="http://schemas.microsoft.com/office/infopath/2007/PartnerControls"/>
    <ds:schemaRef ds:uri="a4156da9-ebcc-41b8-b61f-9944d6e1cd7c"/>
  </ds:schemaRefs>
</ds:datastoreItem>
</file>

<file path=customXml/itemProps2.xml><?xml version="1.0" encoding="utf-8"?>
<ds:datastoreItem xmlns:ds="http://schemas.openxmlformats.org/officeDocument/2006/customXml" ds:itemID="{CEF87714-AF5B-4BE9-951E-D9FA40781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753d9c-e689-4a9f-b149-6d5933cbe204"/>
    <ds:schemaRef ds:uri="a4156da9-ebcc-41b8-b61f-9944d6e1cd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7D4155-95B3-43BB-8DA9-D0C849DD8CFB}">
  <ds:schemaRefs>
    <ds:schemaRef ds:uri="http://schemas.openxmlformats.org/officeDocument/2006/bibliography"/>
  </ds:schemaRefs>
</ds:datastoreItem>
</file>

<file path=customXml/itemProps4.xml><?xml version="1.0" encoding="utf-8"?>
<ds:datastoreItem xmlns:ds="http://schemas.openxmlformats.org/officeDocument/2006/customXml" ds:itemID="{8DACED87-51EA-4D78-AE46-B806D89302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1306</Words>
  <Characters>7184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PÉJU JÉRÔME</dc:creator>
  <cp:keywords/>
  <dc:description/>
  <cp:lastModifiedBy>SIAKWOUA HAPPI Anais</cp:lastModifiedBy>
  <cp:revision>11</cp:revision>
  <cp:lastPrinted>2023-03-02T08:23:00Z</cp:lastPrinted>
  <dcterms:created xsi:type="dcterms:W3CDTF">2025-05-23T11:03:00Z</dcterms:created>
  <dcterms:modified xsi:type="dcterms:W3CDTF">2025-07-11T15:17:00Z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0x0101005DF4DC93750839468EF622023E48609B</vt:lpwstr>
  </property>
</Properties>
</file>